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4F9" w:rsidRPr="0039041C" w:rsidRDefault="004E74F9" w:rsidP="00433849">
      <w:pPr>
        <w:jc w:val="right"/>
        <w:rPr>
          <w:b/>
        </w:rPr>
      </w:pPr>
    </w:p>
    <w:p w:rsidR="00E16722" w:rsidRPr="0039041C" w:rsidRDefault="00E16722" w:rsidP="00E16722">
      <w:pPr>
        <w:jc w:val="center"/>
        <w:rPr>
          <w:b/>
          <w:bCs/>
        </w:rPr>
      </w:pPr>
    </w:p>
    <w:p w:rsidR="005141F9" w:rsidRPr="0039041C" w:rsidRDefault="005141F9" w:rsidP="005141F9">
      <w:pPr>
        <w:jc w:val="center"/>
        <w:rPr>
          <w:b/>
          <w:bCs/>
        </w:rPr>
      </w:pPr>
      <w:r w:rsidRPr="0039041C">
        <w:rPr>
          <w:b/>
          <w:bCs/>
        </w:rPr>
        <w:t xml:space="preserve">ДОГОВОР </w:t>
      </w:r>
      <w:r w:rsidR="00D64847" w:rsidRPr="0039041C">
        <w:rPr>
          <w:b/>
          <w:bCs/>
        </w:rPr>
        <w:t>ГЕН</w:t>
      </w:r>
      <w:r w:rsidR="00D03631" w:rsidRPr="0039041C">
        <w:rPr>
          <w:b/>
          <w:bCs/>
        </w:rPr>
        <w:t>П</w:t>
      </w:r>
      <w:r w:rsidRPr="0039041C">
        <w:rPr>
          <w:b/>
          <w:bCs/>
        </w:rPr>
        <w:t>ОДРЯДА №_________</w:t>
      </w:r>
    </w:p>
    <w:p w:rsidR="005141F9" w:rsidRPr="00E551BE" w:rsidRDefault="005141F9" w:rsidP="005141F9">
      <w:pPr>
        <w:jc w:val="center"/>
        <w:rPr>
          <w:b/>
          <w:bCs/>
        </w:rPr>
      </w:pPr>
    </w:p>
    <w:p w:rsidR="005141F9" w:rsidRPr="00E551BE" w:rsidRDefault="005141F9" w:rsidP="005141F9">
      <w:pPr>
        <w:ind w:left="397"/>
        <w:rPr>
          <w:b/>
        </w:rPr>
      </w:pPr>
      <w:r w:rsidRPr="00E551BE">
        <w:t>г. Ярославль</w:t>
      </w:r>
      <w:r w:rsidRPr="00E551BE">
        <w:tab/>
      </w:r>
      <w:r w:rsidRPr="00E551BE">
        <w:tab/>
      </w:r>
      <w:r w:rsidRPr="00E551BE">
        <w:tab/>
      </w:r>
      <w:r w:rsidR="0039041C" w:rsidRPr="00E551BE">
        <w:tab/>
      </w:r>
      <w:r w:rsidR="0039041C" w:rsidRPr="00E551BE">
        <w:tab/>
      </w:r>
      <w:r w:rsidR="0039041C" w:rsidRPr="00E551BE">
        <w:tab/>
      </w:r>
      <w:r w:rsidR="0039041C" w:rsidRPr="00E551BE">
        <w:tab/>
      </w:r>
      <w:r w:rsidR="0039041C" w:rsidRPr="00E551BE">
        <w:tab/>
      </w:r>
      <w:r w:rsidRPr="00E551BE">
        <w:t>______________ 201</w:t>
      </w:r>
      <w:r w:rsidR="00C07D8D" w:rsidRPr="00E551BE">
        <w:t>7</w:t>
      </w:r>
      <w:r w:rsidRPr="00E551BE">
        <w:t xml:space="preserve"> года</w:t>
      </w:r>
    </w:p>
    <w:p w:rsidR="005141F9" w:rsidRPr="00E551BE" w:rsidRDefault="005141F9" w:rsidP="005141F9">
      <w:pPr>
        <w:ind w:left="397"/>
        <w:rPr>
          <w:b/>
        </w:rPr>
      </w:pPr>
    </w:p>
    <w:p w:rsidR="005141F9" w:rsidRPr="00E551BE" w:rsidRDefault="005141F9" w:rsidP="005141F9">
      <w:pPr>
        <w:ind w:firstLine="311"/>
        <w:jc w:val="both"/>
        <w:rPr>
          <w:bCs/>
        </w:rPr>
      </w:pPr>
      <w:r w:rsidRPr="00E551BE">
        <w:rPr>
          <w:b/>
        </w:rPr>
        <w:t>ОАО «</w:t>
      </w:r>
      <w:proofErr w:type="spellStart"/>
      <w:r w:rsidRPr="00E551BE">
        <w:rPr>
          <w:b/>
        </w:rPr>
        <w:t>Славнефть</w:t>
      </w:r>
      <w:proofErr w:type="spellEnd"/>
      <w:r w:rsidRPr="00E551BE">
        <w:rPr>
          <w:b/>
        </w:rPr>
        <w:t>-ЯНОС»</w:t>
      </w:r>
      <w:r w:rsidRPr="00E551BE">
        <w:rPr>
          <w:bCs/>
        </w:rPr>
        <w:t xml:space="preserve">, именуемое в дальнейшем «Заказчик», в лице </w:t>
      </w:r>
      <w:r w:rsidRPr="00E551BE">
        <w:rPr>
          <w:b/>
        </w:rPr>
        <w:t xml:space="preserve">Генерального директора </w:t>
      </w:r>
      <w:r w:rsidR="004007CA" w:rsidRPr="00E551BE">
        <w:rPr>
          <w:b/>
        </w:rPr>
        <w:t>Карпова Николая Владимировича</w:t>
      </w:r>
      <w:r w:rsidRPr="00E551BE">
        <w:rPr>
          <w:bCs/>
        </w:rPr>
        <w:t xml:space="preserve">, действующего на основании Устава, с одной стороны и </w:t>
      </w:r>
    </w:p>
    <w:p w:rsidR="005141F9" w:rsidRPr="00E551BE" w:rsidRDefault="005141F9" w:rsidP="005141F9">
      <w:pPr>
        <w:spacing w:before="240" w:after="60"/>
        <w:ind w:firstLine="311"/>
        <w:jc w:val="both"/>
        <w:outlineLvl w:val="5"/>
        <w:rPr>
          <w:bCs/>
        </w:rPr>
      </w:pPr>
      <w:r w:rsidRPr="00E551BE">
        <w:rPr>
          <w:b/>
          <w:bCs/>
        </w:rPr>
        <w:t xml:space="preserve">_______________, </w:t>
      </w:r>
      <w:r w:rsidRPr="00E551BE">
        <w:rPr>
          <w:bCs/>
        </w:rPr>
        <w:t xml:space="preserve">именуемое в дальнейшем «Генподрядчик», в лице директора </w:t>
      </w:r>
      <w:r w:rsidRPr="00E551BE">
        <w:rPr>
          <w:b/>
          <w:bCs/>
        </w:rPr>
        <w:t>_______________</w:t>
      </w:r>
      <w:r w:rsidRPr="00E551BE">
        <w:rPr>
          <w:b/>
        </w:rPr>
        <w:t>,</w:t>
      </w:r>
      <w:r w:rsidRPr="00E551BE">
        <w:rPr>
          <w:bCs/>
        </w:rPr>
        <w:t xml:space="preserve"> действующего на основании Устава и</w:t>
      </w:r>
      <w:r w:rsidR="00F120CE" w:rsidRPr="00E551BE">
        <w:rPr>
          <w:bCs/>
        </w:rPr>
        <w:t xml:space="preserve"> </w:t>
      </w:r>
      <w:r w:rsidR="00B45126" w:rsidRPr="00E551BE">
        <w:rPr>
          <w:bCs/>
        </w:rPr>
        <w:t>имеющего</w:t>
      </w:r>
      <w:r w:rsidRPr="00E551BE">
        <w:rPr>
          <w:bCs/>
        </w:rPr>
        <w:t xml:space="preserve"> свидетельства о допуске к работам № _________________ от ___________ г., с другой стороны, заключили настоящий Договор о нижеследующем:</w:t>
      </w:r>
    </w:p>
    <w:p w:rsidR="005141F9" w:rsidRPr="00E551BE" w:rsidRDefault="005141F9" w:rsidP="005141F9">
      <w:pPr>
        <w:ind w:firstLine="311"/>
        <w:jc w:val="both"/>
        <w:rPr>
          <w:bCs/>
        </w:rPr>
      </w:pPr>
    </w:p>
    <w:p w:rsidR="005141F9" w:rsidRPr="00E551BE" w:rsidRDefault="005141F9" w:rsidP="005141F9">
      <w:pPr>
        <w:keepNext/>
        <w:jc w:val="center"/>
        <w:rPr>
          <w:b/>
          <w:iCs/>
        </w:rPr>
      </w:pPr>
      <w:r w:rsidRPr="00E551BE">
        <w:rPr>
          <w:b/>
          <w:iCs/>
        </w:rPr>
        <w:t>Статья 1. Предмет договора и сроки производства работ</w:t>
      </w:r>
    </w:p>
    <w:p w:rsidR="005141F9" w:rsidRPr="00E551BE" w:rsidRDefault="005141F9" w:rsidP="005141F9">
      <w:pPr>
        <w:keepNext/>
        <w:jc w:val="center"/>
        <w:rPr>
          <w:b/>
          <w:iCs/>
        </w:rPr>
      </w:pPr>
    </w:p>
    <w:p w:rsidR="00C07D8D" w:rsidRPr="00E551BE" w:rsidRDefault="005141F9" w:rsidP="00C07D8D">
      <w:pPr>
        <w:suppressAutoHyphens/>
        <w:ind w:firstLine="284"/>
        <w:jc w:val="both"/>
      </w:pPr>
      <w:r w:rsidRPr="00E551BE">
        <w:rPr>
          <w:bCs/>
        </w:rPr>
        <w:t xml:space="preserve">1.1. </w:t>
      </w:r>
      <w:r w:rsidR="00C07D8D" w:rsidRPr="00E551BE">
        <w:rPr>
          <w:b/>
          <w:bCs/>
        </w:rPr>
        <w:t>Генподрядчик по заданию Заказчика выполняет</w:t>
      </w:r>
      <w:r w:rsidR="004849DE" w:rsidRPr="00E551BE">
        <w:rPr>
          <w:b/>
          <w:bCs/>
        </w:rPr>
        <w:t xml:space="preserve"> </w:t>
      </w:r>
      <w:r w:rsidR="00121136" w:rsidRPr="00E551BE">
        <w:rPr>
          <w:b/>
          <w:kern w:val="1"/>
          <w:lang w:eastAsia="ar-SA"/>
        </w:rPr>
        <w:t xml:space="preserve">Комплекс работ по </w:t>
      </w:r>
      <w:r w:rsidR="00C07D8D" w:rsidRPr="00E551BE">
        <w:rPr>
          <w:b/>
          <w:bCs/>
        </w:rPr>
        <w:t>проектированию, поставке, монтажу и наладке системы видеонаблюдения для контроля за автотранспортом во время въезда/выезда и погрузки на территории Основной производственной площадки</w:t>
      </w:r>
      <w:r w:rsidR="00C07D8D" w:rsidRPr="00E551BE">
        <w:rPr>
          <w:b/>
          <w:kern w:val="1"/>
          <w:lang w:eastAsia="ar-SA"/>
        </w:rPr>
        <w:t>,</w:t>
      </w:r>
      <w:r w:rsidR="004849DE" w:rsidRPr="00E551BE">
        <w:rPr>
          <w:b/>
          <w:kern w:val="1"/>
          <w:lang w:eastAsia="ar-SA"/>
        </w:rPr>
        <w:t xml:space="preserve"> </w:t>
      </w:r>
      <w:r w:rsidR="00A3544C" w:rsidRPr="00E551BE">
        <w:t>в соответствии с</w:t>
      </w:r>
      <w:proofErr w:type="gramStart"/>
      <w:r w:rsidR="00D64847" w:rsidRPr="00E551BE">
        <w:t>«К</w:t>
      </w:r>
      <w:proofErr w:type="gramEnd"/>
      <w:r w:rsidR="00D64847" w:rsidRPr="00E551BE">
        <w:t>омплексным заданием на выполнение работ</w:t>
      </w:r>
      <w:r w:rsidR="004849DE" w:rsidRPr="00E551BE">
        <w:t xml:space="preserve"> </w:t>
      </w:r>
      <w:r w:rsidR="004007CA" w:rsidRPr="00E551BE">
        <w:t>по проектированию, поставке, монтажу и наладке системы видеонаблюдения для контроля за автотранспортом во время въезда/выезда и погрузки на территории Основной производственной площадки №24-14-К от 06.06.2017г</w:t>
      </w:r>
      <w:proofErr w:type="gramStart"/>
      <w:r w:rsidR="004007CA" w:rsidRPr="00E551BE">
        <w:t>.</w:t>
      </w:r>
      <w:r w:rsidR="007428CF" w:rsidRPr="00E551BE">
        <w:t>(</w:t>
      </w:r>
      <w:proofErr w:type="gramEnd"/>
      <w:r w:rsidR="007428CF" w:rsidRPr="00E551BE">
        <w:t xml:space="preserve">Приложение № </w:t>
      </w:r>
      <w:r w:rsidR="00ED0B7A" w:rsidRPr="00E551BE">
        <w:t>9</w:t>
      </w:r>
      <w:r w:rsidR="00EF7338" w:rsidRPr="00E551BE">
        <w:t xml:space="preserve"> </w:t>
      </w:r>
      <w:r w:rsidR="007428CF" w:rsidRPr="00E551BE">
        <w:t>к договору)</w:t>
      </w:r>
      <w:r w:rsidR="00D64847" w:rsidRPr="00E551BE">
        <w:t>,</w:t>
      </w:r>
      <w:r w:rsidR="00C07D8D" w:rsidRPr="00E551BE">
        <w:t xml:space="preserve"> со сдачей объекта Приемочной/рабочей комиссии.</w:t>
      </w:r>
    </w:p>
    <w:p w:rsidR="005141F9" w:rsidRPr="00E551BE" w:rsidRDefault="005141F9" w:rsidP="005141F9">
      <w:pPr>
        <w:ind w:right="-55" w:firstLine="284"/>
        <w:jc w:val="both"/>
      </w:pPr>
    </w:p>
    <w:p w:rsidR="005141F9" w:rsidRPr="00E551BE" w:rsidRDefault="005141F9" w:rsidP="005141F9">
      <w:pPr>
        <w:ind w:right="-55" w:firstLine="284"/>
        <w:jc w:val="both"/>
      </w:pPr>
      <w:r w:rsidRPr="00E551BE">
        <w:t xml:space="preserve">1.2. Сроки выполнения работ по п.1.1 - согласно Графику производства работ и освоения средств (Приложение №2 к настоящему Договору): </w:t>
      </w:r>
    </w:p>
    <w:p w:rsidR="00EA0E15" w:rsidRPr="00E551BE" w:rsidRDefault="00EA0E15" w:rsidP="00EA0E15">
      <w:pPr>
        <w:jc w:val="both"/>
        <w:rPr>
          <w:bCs/>
        </w:rPr>
      </w:pPr>
    </w:p>
    <w:p w:rsidR="009B668F" w:rsidRPr="00E551BE" w:rsidRDefault="009B668F" w:rsidP="009B668F">
      <w:pPr>
        <w:suppressAutoHyphens/>
        <w:ind w:firstLine="284"/>
        <w:jc w:val="both"/>
      </w:pPr>
      <w:r w:rsidRPr="00E551BE">
        <w:t xml:space="preserve">Проектирование   </w:t>
      </w:r>
    </w:p>
    <w:p w:rsidR="009B668F" w:rsidRPr="00E551BE" w:rsidRDefault="009B668F" w:rsidP="009B668F">
      <w:pPr>
        <w:suppressAutoHyphens/>
        <w:ind w:firstLine="709"/>
        <w:jc w:val="both"/>
      </w:pPr>
      <w:r w:rsidRPr="00E551BE">
        <w:t>начало работ -</w:t>
      </w:r>
      <w:r w:rsidRPr="00E551BE">
        <w:tab/>
        <w:t xml:space="preserve"> </w:t>
      </w:r>
      <w:proofErr w:type="gramStart"/>
      <w:r w:rsidRPr="00E551BE">
        <w:t>с даты подписания</w:t>
      </w:r>
      <w:proofErr w:type="gramEnd"/>
      <w:r w:rsidRPr="00E551BE">
        <w:t xml:space="preserve"> договора,</w:t>
      </w:r>
    </w:p>
    <w:p w:rsidR="009B668F" w:rsidRPr="00E551BE" w:rsidRDefault="009B668F" w:rsidP="009B668F">
      <w:pPr>
        <w:suppressAutoHyphens/>
        <w:ind w:firstLine="709"/>
        <w:jc w:val="both"/>
      </w:pPr>
      <w:r w:rsidRPr="00E551BE">
        <w:t>окончание работ -</w:t>
      </w:r>
      <w:r w:rsidRPr="00E551BE">
        <w:tab/>
        <w:t>10.09.2017г.</w:t>
      </w:r>
    </w:p>
    <w:p w:rsidR="009B668F" w:rsidRPr="00E551BE" w:rsidRDefault="009B668F" w:rsidP="009B668F">
      <w:pPr>
        <w:suppressAutoHyphens/>
        <w:ind w:firstLine="284"/>
        <w:jc w:val="both"/>
      </w:pPr>
      <w:r w:rsidRPr="00E551BE">
        <w:t>Проведение строительно-монтажных работ</w:t>
      </w:r>
    </w:p>
    <w:p w:rsidR="009B668F" w:rsidRPr="00E551BE" w:rsidRDefault="009B668F" w:rsidP="009B668F">
      <w:pPr>
        <w:suppressAutoHyphens/>
        <w:ind w:firstLine="709"/>
        <w:jc w:val="both"/>
      </w:pPr>
      <w:r w:rsidRPr="00E551BE">
        <w:t>начало работ -</w:t>
      </w:r>
      <w:r w:rsidRPr="00E551BE">
        <w:tab/>
        <w:t>11.09.2017г.</w:t>
      </w:r>
    </w:p>
    <w:p w:rsidR="009B668F" w:rsidRPr="00E551BE" w:rsidRDefault="009B668F" w:rsidP="009B668F">
      <w:pPr>
        <w:suppressAutoHyphens/>
        <w:ind w:firstLine="709"/>
        <w:jc w:val="both"/>
      </w:pPr>
      <w:r w:rsidRPr="00E551BE">
        <w:t>окончание -</w:t>
      </w:r>
      <w:r w:rsidRPr="00E551BE">
        <w:tab/>
      </w:r>
      <w:r w:rsidRPr="00E551BE">
        <w:tab/>
        <w:t>30.11.2017г.</w:t>
      </w:r>
    </w:p>
    <w:p w:rsidR="009B668F" w:rsidRPr="00E551BE" w:rsidRDefault="009B668F" w:rsidP="009B668F">
      <w:pPr>
        <w:suppressAutoHyphens/>
        <w:ind w:firstLine="284"/>
        <w:jc w:val="both"/>
      </w:pPr>
      <w:r w:rsidRPr="00E551BE">
        <w:t>Выполнение пусконаладочных работ</w:t>
      </w:r>
    </w:p>
    <w:p w:rsidR="009B668F" w:rsidRPr="00E551BE" w:rsidRDefault="009B668F" w:rsidP="009B668F">
      <w:pPr>
        <w:suppressAutoHyphens/>
        <w:ind w:firstLine="709"/>
        <w:jc w:val="both"/>
      </w:pPr>
      <w:r w:rsidRPr="00E551BE">
        <w:t>начало -</w:t>
      </w:r>
      <w:r w:rsidRPr="00E551BE">
        <w:tab/>
      </w:r>
      <w:r w:rsidRPr="00E551BE">
        <w:tab/>
        <w:t xml:space="preserve">01.10.2017г. </w:t>
      </w:r>
    </w:p>
    <w:p w:rsidR="009B668F" w:rsidRPr="00E551BE" w:rsidRDefault="009B668F" w:rsidP="009B668F">
      <w:pPr>
        <w:suppressAutoHyphens/>
        <w:ind w:firstLine="709"/>
        <w:jc w:val="both"/>
      </w:pPr>
      <w:r w:rsidRPr="00E551BE">
        <w:t>окончание -</w:t>
      </w:r>
      <w:r w:rsidRPr="00E551BE">
        <w:tab/>
      </w:r>
      <w:r w:rsidRPr="00E551BE">
        <w:tab/>
        <w:t>10.12.201</w:t>
      </w:r>
      <w:r w:rsidR="00B45126" w:rsidRPr="00E551BE">
        <w:t>7</w:t>
      </w:r>
      <w:r w:rsidRPr="00E551BE">
        <w:t>г.</w:t>
      </w:r>
    </w:p>
    <w:p w:rsidR="009B668F" w:rsidRPr="00E551BE" w:rsidRDefault="009B668F" w:rsidP="009B668F">
      <w:pPr>
        <w:suppressAutoHyphens/>
        <w:ind w:firstLine="284"/>
        <w:jc w:val="both"/>
      </w:pPr>
      <w:r w:rsidRPr="00E551BE">
        <w:t xml:space="preserve">Проведение авторского надзора </w:t>
      </w:r>
    </w:p>
    <w:p w:rsidR="009B668F" w:rsidRPr="00E551BE" w:rsidRDefault="009B668F" w:rsidP="009B668F">
      <w:pPr>
        <w:suppressAutoHyphens/>
        <w:ind w:firstLine="709"/>
        <w:jc w:val="both"/>
      </w:pPr>
      <w:r w:rsidRPr="00E551BE">
        <w:t>начало</w:t>
      </w:r>
      <w:r w:rsidRPr="00E551BE">
        <w:tab/>
        <w:t>-</w:t>
      </w:r>
      <w:r w:rsidRPr="00E551BE">
        <w:tab/>
      </w:r>
      <w:r w:rsidRPr="00E551BE">
        <w:tab/>
        <w:t xml:space="preserve">11.09.2017г. </w:t>
      </w:r>
    </w:p>
    <w:p w:rsidR="009B668F" w:rsidRPr="00E551BE" w:rsidRDefault="009B668F" w:rsidP="009B668F">
      <w:pPr>
        <w:suppressAutoHyphens/>
        <w:ind w:firstLine="709"/>
        <w:jc w:val="both"/>
      </w:pPr>
      <w:r w:rsidRPr="00E551BE">
        <w:t>окончание -</w:t>
      </w:r>
      <w:r w:rsidRPr="00E551BE">
        <w:tab/>
      </w:r>
      <w:r w:rsidRPr="00E551BE">
        <w:tab/>
        <w:t>10.12.2017г.</w:t>
      </w:r>
    </w:p>
    <w:p w:rsidR="009B668F" w:rsidRPr="00E551BE" w:rsidRDefault="009B668F" w:rsidP="009B668F">
      <w:pPr>
        <w:suppressAutoHyphens/>
        <w:ind w:firstLine="284"/>
        <w:jc w:val="both"/>
      </w:pPr>
    </w:p>
    <w:p w:rsidR="009B668F" w:rsidRPr="00E551BE" w:rsidRDefault="009B668F" w:rsidP="009B668F">
      <w:pPr>
        <w:suppressAutoHyphens/>
        <w:ind w:firstLine="284"/>
        <w:jc w:val="both"/>
      </w:pPr>
      <w:r w:rsidRPr="00E551BE">
        <w:t>Срок окончания всего комплекса работ: – до 25 декабря 2017 г.</w:t>
      </w:r>
    </w:p>
    <w:p w:rsidR="004849DE" w:rsidRPr="00E551BE" w:rsidRDefault="004849DE" w:rsidP="009B668F">
      <w:pPr>
        <w:suppressAutoHyphens/>
        <w:ind w:firstLine="284"/>
        <w:jc w:val="both"/>
      </w:pPr>
    </w:p>
    <w:p w:rsidR="00EF7338" w:rsidRPr="00E551BE" w:rsidRDefault="00C07D8D" w:rsidP="009B668F">
      <w:pPr>
        <w:suppressAutoHyphens/>
        <w:ind w:firstLine="284"/>
        <w:jc w:val="both"/>
        <w:rPr>
          <w:rPrChange w:id="0" w:author="Прокофьева Елена Геннадьевна" w:date="2017-06-21T11:28:00Z">
            <w:rPr>
              <w:color w:val="FF0000"/>
            </w:rPr>
          </w:rPrChange>
        </w:rPr>
      </w:pPr>
      <w:r w:rsidRPr="00E551BE">
        <w:rPr>
          <w:rPrChange w:id="1" w:author="Прокофьева Елена Геннадьевна" w:date="2017-06-21T11:28:00Z">
            <w:rPr>
              <w:color w:val="FF0000"/>
            </w:rPr>
          </w:rPrChange>
        </w:rPr>
        <w:t xml:space="preserve">1.3. Результатом выполнения всего комплекса работ является полностью работоспособная подключенная к сети электропитания и прошедшая этап пуско-наладки система </w:t>
      </w:r>
      <w:proofErr w:type="gramStart"/>
      <w:r w:rsidRPr="00E551BE">
        <w:rPr>
          <w:rPrChange w:id="2" w:author="Прокофьева Елена Геннадьевна" w:date="2017-06-21T11:28:00Z">
            <w:rPr>
              <w:color w:val="FF0000"/>
            </w:rPr>
          </w:rPrChange>
        </w:rPr>
        <w:t>видеонаблюдения</w:t>
      </w:r>
      <w:proofErr w:type="gramEnd"/>
      <w:r w:rsidRPr="00E551BE">
        <w:rPr>
          <w:rPrChange w:id="3" w:author="Прокофьева Елена Геннадьевна" w:date="2017-06-21T11:28:00Z">
            <w:rPr>
              <w:color w:val="FF0000"/>
            </w:rPr>
          </w:rPrChange>
        </w:rPr>
        <w:t xml:space="preserve"> имеющая инструкцию по эксплуатации и сертификаты и паспорта на все примененные узлы и комплектующие.</w:t>
      </w:r>
    </w:p>
    <w:p w:rsidR="00EF7338" w:rsidRPr="00E551BE" w:rsidDel="00E551BE" w:rsidRDefault="00EF7338" w:rsidP="009B668F">
      <w:pPr>
        <w:suppressAutoHyphens/>
        <w:ind w:firstLine="284"/>
        <w:jc w:val="both"/>
        <w:rPr>
          <w:del w:id="4" w:author="Прокофьева Елена Геннадьевна" w:date="2017-06-21T11:27:00Z"/>
          <w:rPrChange w:id="5" w:author="Прокофьева Елена Геннадьевна" w:date="2017-06-21T11:28:00Z">
            <w:rPr>
              <w:del w:id="6" w:author="Прокофьева Елена Геннадьевна" w:date="2017-06-21T11:27:00Z"/>
            </w:rPr>
          </w:rPrChange>
        </w:rPr>
      </w:pPr>
    </w:p>
    <w:p w:rsidR="00FD7DAC" w:rsidRPr="00E551BE" w:rsidRDefault="00FD7DAC">
      <w:pPr>
        <w:suppressAutoHyphens/>
        <w:jc w:val="both"/>
        <w:rPr>
          <w:rPrChange w:id="7" w:author="Прокофьева Елена Геннадьевна" w:date="2017-06-21T11:28:00Z">
            <w:rPr/>
          </w:rPrChange>
        </w:rPr>
      </w:pPr>
    </w:p>
    <w:p w:rsidR="005141F9" w:rsidRPr="00E551BE" w:rsidRDefault="005141F9" w:rsidP="00AA5246">
      <w:pPr>
        <w:keepNext/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PrChange w:id="8" w:author="Прокофьева Елена Геннадьевна" w:date="2017-06-21T11:28:00Z">
            <w:rPr/>
          </w:rPrChange>
        </w:rPr>
      </w:pPr>
      <w:r w:rsidRPr="00E551BE">
        <w:rPr>
          <w:rPrChange w:id="9" w:author="Прокофьева Елена Геннадьевна" w:date="2017-06-21T11:28:00Z">
            <w:rPr/>
          </w:rPrChange>
        </w:rPr>
        <w:t>1.4</w:t>
      </w:r>
      <w:proofErr w:type="gramStart"/>
      <w:r w:rsidRPr="00E551BE">
        <w:rPr>
          <w:rPrChange w:id="10" w:author="Прокофьева Елена Геннадьевна" w:date="2017-06-21T11:28:00Z">
            <w:rPr/>
          </w:rPrChange>
        </w:rPr>
        <w:t xml:space="preserve"> П</w:t>
      </w:r>
      <w:proofErr w:type="gramEnd"/>
      <w:r w:rsidRPr="00E551BE">
        <w:rPr>
          <w:rPrChange w:id="11" w:author="Прокофьева Елена Геннадьевна" w:date="2017-06-21T11:28:00Z">
            <w:rPr/>
          </w:rPrChange>
        </w:rPr>
        <w:t>осле разработки Генподрядчиком проектно-технической документации</w:t>
      </w:r>
      <w:r w:rsidR="00EF7338" w:rsidRPr="00E551BE">
        <w:rPr>
          <w:rPrChange w:id="12" w:author="Прокофьева Елена Геннадьевна" w:date="2017-06-21T11:28:00Z">
            <w:rPr/>
          </w:rPrChange>
        </w:rPr>
        <w:t xml:space="preserve"> </w:t>
      </w:r>
      <w:r w:rsidR="00101D27" w:rsidRPr="00E551BE">
        <w:rPr>
          <w:rPrChange w:id="13" w:author="Прокофьева Елена Геннадьевна" w:date="2017-06-21T11:28:00Z">
            <w:rPr/>
          </w:rPrChange>
        </w:rPr>
        <w:t xml:space="preserve">на </w:t>
      </w:r>
      <w:r w:rsidR="00101D27" w:rsidRPr="00E551BE">
        <w:rPr>
          <w:bCs/>
          <w:rPrChange w:id="14" w:author="Прокофьева Елена Геннадьевна" w:date="2017-06-21T11:28:00Z">
            <w:rPr>
              <w:bCs/>
            </w:rPr>
          </w:rPrChange>
        </w:rPr>
        <w:t>систему видеонаблюдения для контроля за автотранспортом во время въезда/выезда и погрузки на территории Основной производственной площадки</w:t>
      </w:r>
      <w:r w:rsidRPr="00E551BE">
        <w:rPr>
          <w:rPrChange w:id="15" w:author="Прокофьева Елена Геннадьевна" w:date="2017-06-21T11:28:00Z">
            <w:rPr/>
          </w:rPrChange>
        </w:rPr>
        <w:t xml:space="preserve">, </w:t>
      </w:r>
      <w:r w:rsidR="00BA6F25" w:rsidRPr="00E551BE">
        <w:rPr>
          <w:rPrChange w:id="16" w:author="Прокофьева Елена Геннадьевна" w:date="2017-06-21T11:28:00Z">
            <w:rPr/>
          </w:rPrChange>
        </w:rPr>
        <w:t xml:space="preserve">физические объемы </w:t>
      </w:r>
      <w:r w:rsidR="00530D4A" w:rsidRPr="00E551BE">
        <w:rPr>
          <w:rPrChange w:id="17" w:author="Прокофьева Елена Геннадьевна" w:date="2017-06-21T11:28:00Z">
            <w:rPr/>
          </w:rPrChange>
        </w:rPr>
        <w:t xml:space="preserve">строительно-монтажных и пусконаладочных </w:t>
      </w:r>
      <w:r w:rsidR="00BA6F25" w:rsidRPr="00E551BE">
        <w:rPr>
          <w:rPrChange w:id="18" w:author="Прокофьева Елена Геннадьевна" w:date="2017-06-21T11:28:00Z">
            <w:rPr/>
          </w:rPrChange>
        </w:rPr>
        <w:t>работ, оборудования</w:t>
      </w:r>
      <w:r w:rsidR="00D607C3" w:rsidRPr="00E551BE">
        <w:rPr>
          <w:rPrChange w:id="19" w:author="Прокофьева Елена Геннадьевна" w:date="2017-06-21T11:28:00Z">
            <w:rPr/>
          </w:rPrChange>
        </w:rPr>
        <w:t xml:space="preserve"> и материалов</w:t>
      </w:r>
      <w:r w:rsidR="007E281E" w:rsidRPr="00E551BE">
        <w:rPr>
          <w:rPrChange w:id="20" w:author="Прокофьева Елена Геннадьевна" w:date="2017-06-21T11:28:00Z">
            <w:rPr/>
          </w:rPrChange>
        </w:rPr>
        <w:t xml:space="preserve">, </w:t>
      </w:r>
      <w:r w:rsidRPr="00E551BE">
        <w:rPr>
          <w:rPrChange w:id="21" w:author="Прокофьева Елена Геннадьевна" w:date="2017-06-21T11:28:00Z">
            <w:rPr/>
          </w:rPrChange>
        </w:rPr>
        <w:t xml:space="preserve">могут быть оформлены Изменением к настоящему Договору в пределах стоимости работ по п.2.1. настоящего Договора, для дальнейшей </w:t>
      </w:r>
      <w:r w:rsidRPr="00E551BE">
        <w:rPr>
          <w:rPrChange w:id="22" w:author="Прокофьева Елена Геннадьевна" w:date="2017-06-21T11:28:00Z">
            <w:rPr/>
          </w:rPrChange>
        </w:rPr>
        <w:lastRenderedPageBreak/>
        <w:t>возможности подписания актов приемки выполненных работ формы КС-2 и справок о стоимости выполненных работ формы КС-3.</w:t>
      </w:r>
    </w:p>
    <w:p w:rsidR="005141F9" w:rsidRPr="00E551BE" w:rsidRDefault="005141F9" w:rsidP="00AA5246">
      <w:pPr>
        <w:ind w:firstLine="284"/>
        <w:rPr>
          <w:rPrChange w:id="23" w:author="Прокофьева Елена Геннадьевна" w:date="2017-06-21T11:28:00Z">
            <w:rPr/>
          </w:rPrChange>
        </w:rPr>
      </w:pPr>
      <w:r w:rsidRPr="00E551BE">
        <w:rPr>
          <w:rPrChange w:id="24" w:author="Прокофьева Елена Геннадьевна" w:date="2017-06-21T11:28:00Z">
            <w:rPr/>
          </w:rPrChange>
        </w:rPr>
        <w:t>1.5. Срок действия договора: договор действует до выполнения сторонами принятых на себя обязательст</w:t>
      </w:r>
      <w:r w:rsidR="005617C8" w:rsidRPr="00E551BE">
        <w:rPr>
          <w:rPrChange w:id="25" w:author="Прокофьева Елена Геннадьевна" w:date="2017-06-21T11:28:00Z">
            <w:rPr/>
          </w:rPrChange>
        </w:rPr>
        <w:t xml:space="preserve">в, но не позднее </w:t>
      </w:r>
      <w:r w:rsidR="00101D27" w:rsidRPr="00E551BE">
        <w:rPr>
          <w:rPrChange w:id="26" w:author="Прокофьева Елена Геннадьевна" w:date="2017-06-21T11:28:00Z">
            <w:rPr/>
          </w:rPrChange>
        </w:rPr>
        <w:t>31марта</w:t>
      </w:r>
      <w:r w:rsidR="005617C8" w:rsidRPr="00E551BE">
        <w:rPr>
          <w:rPrChange w:id="27" w:author="Прокофьева Елена Геннадьевна" w:date="2017-06-21T11:28:00Z">
            <w:rPr/>
          </w:rPrChange>
        </w:rPr>
        <w:t xml:space="preserve"> 201</w:t>
      </w:r>
      <w:r w:rsidR="00101D27" w:rsidRPr="00E551BE">
        <w:rPr>
          <w:rPrChange w:id="28" w:author="Прокофьева Елена Геннадьевна" w:date="2017-06-21T11:28:00Z">
            <w:rPr/>
          </w:rPrChange>
        </w:rPr>
        <w:t>8</w:t>
      </w:r>
      <w:r w:rsidRPr="00E551BE">
        <w:rPr>
          <w:rPrChange w:id="29" w:author="Прокофьева Елена Геннадьевна" w:date="2017-06-21T11:28:00Z">
            <w:rPr/>
          </w:rPrChange>
        </w:rPr>
        <w:t xml:space="preserve"> г.</w:t>
      </w:r>
    </w:p>
    <w:p w:rsidR="00FD6160" w:rsidRPr="00E551BE" w:rsidRDefault="00FD6160" w:rsidP="00AA5246">
      <w:pPr>
        <w:ind w:firstLine="284"/>
        <w:rPr>
          <w:rPrChange w:id="30" w:author="Прокофьева Елена Геннадьевна" w:date="2017-06-21T11:28:00Z">
            <w:rPr/>
          </w:rPrChange>
        </w:rPr>
      </w:pPr>
    </w:p>
    <w:p w:rsidR="001928BF" w:rsidRPr="00E551BE" w:rsidRDefault="0013326E" w:rsidP="00533D4F">
      <w:pPr>
        <w:pStyle w:val="aff9"/>
        <w:numPr>
          <w:ilvl w:val="1"/>
          <w:numId w:val="18"/>
        </w:numPr>
        <w:suppressAutoHyphens/>
        <w:ind w:left="0" w:firstLine="284"/>
        <w:contextualSpacing/>
        <w:jc w:val="both"/>
        <w:rPr>
          <w:i/>
          <w:rPrChange w:id="31" w:author="Прокофьева Елена Геннадьевна" w:date="2017-06-21T11:28:00Z">
            <w:rPr>
              <w:i/>
            </w:rPr>
          </w:rPrChange>
        </w:rPr>
      </w:pPr>
      <w:r w:rsidRPr="00E551BE">
        <w:rPr>
          <w:i/>
          <w:rPrChange w:id="32" w:author="Прокофьева Елена Геннадьевна" w:date="2017-06-21T11:28:00Z">
            <w:rPr>
              <w:i/>
            </w:rPr>
          </w:rPrChange>
        </w:rPr>
        <w:t>Проектные р</w:t>
      </w:r>
      <w:r w:rsidR="001928BF" w:rsidRPr="00E551BE">
        <w:rPr>
          <w:i/>
          <w:rPrChange w:id="33" w:author="Прокофьева Елена Геннадьевна" w:date="2017-06-21T11:28:00Z">
            <w:rPr>
              <w:i/>
            </w:rPr>
          </w:rPrChange>
        </w:rPr>
        <w:t>аботы в рамках настоящего Договора должны:</w:t>
      </w:r>
    </w:p>
    <w:p w:rsidR="007E281E" w:rsidRPr="00E551BE" w:rsidRDefault="00BB004D" w:rsidP="00AA5246">
      <w:pPr>
        <w:pStyle w:val="2d"/>
        <w:tabs>
          <w:tab w:val="num" w:pos="1920"/>
          <w:tab w:val="num" w:pos="3327"/>
        </w:tabs>
        <w:suppressAutoHyphens/>
        <w:ind w:left="0" w:firstLine="284"/>
        <w:contextualSpacing w:val="0"/>
        <w:jc w:val="both"/>
        <w:rPr>
          <w:rPrChange w:id="34" w:author="Прокофьева Елена Геннадьевна" w:date="2017-06-21T11:28:00Z">
            <w:rPr/>
          </w:rPrChange>
        </w:rPr>
      </w:pPr>
      <w:r w:rsidRPr="00E551BE">
        <w:rPr>
          <w:rPrChange w:id="35" w:author="Прокофьева Елена Геннадьевна" w:date="2017-06-21T11:28:00Z">
            <w:rPr/>
          </w:rPrChange>
        </w:rPr>
        <w:t>1.6.1</w:t>
      </w:r>
      <w:r w:rsidR="007E281E" w:rsidRPr="00E551BE">
        <w:rPr>
          <w:rPrChange w:id="36" w:author="Прокофьева Елена Геннадьевна" w:date="2017-06-21T11:28:00Z">
            <w:rPr/>
          </w:rPrChange>
        </w:rPr>
        <w:t>.</w:t>
      </w:r>
      <w:r w:rsidR="00B35CAA" w:rsidRPr="00E551BE">
        <w:rPr>
          <w:rPrChange w:id="37" w:author="Прокофьева Елена Геннадьевна" w:date="2017-06-21T11:28:00Z">
            <w:rPr/>
          </w:rPrChange>
        </w:rPr>
        <w:t>Выполняться Генп</w:t>
      </w:r>
      <w:r w:rsidR="001928BF" w:rsidRPr="00E551BE">
        <w:rPr>
          <w:rPrChange w:id="38" w:author="Прокофьева Елена Геннадьевна" w:date="2017-06-21T11:28:00Z">
            <w:rPr/>
          </w:rPrChange>
        </w:rPr>
        <w:t xml:space="preserve">одрядчиком в строгом соответствии </w:t>
      </w:r>
      <w:r w:rsidRPr="00E551BE">
        <w:rPr>
          <w:rPrChange w:id="39" w:author="Прокофьева Елена Геннадьевна" w:date="2017-06-21T11:28:00Z">
            <w:rPr/>
          </w:rPrChange>
        </w:rPr>
        <w:t xml:space="preserve">с </w:t>
      </w:r>
      <w:r w:rsidRPr="00E551BE">
        <w:rPr>
          <w:kern w:val="1"/>
          <w:lang w:eastAsia="ar-SA"/>
          <w:rPrChange w:id="40" w:author="Прокофьева Елена Геннадьевна" w:date="2017-06-21T11:28:00Z">
            <w:rPr>
              <w:kern w:val="1"/>
              <w:lang w:eastAsia="ar-SA"/>
            </w:rPr>
          </w:rPrChange>
        </w:rPr>
        <w:t>в</w:t>
      </w:r>
      <w:r w:rsidR="000877C6" w:rsidRPr="00E551BE">
        <w:rPr>
          <w:kern w:val="1"/>
          <w:lang w:eastAsia="ar-SA"/>
          <w:rPrChange w:id="41" w:author="Прокофьева Елена Геннадьевна" w:date="2017-06-21T11:28:00Z">
            <w:rPr>
              <w:kern w:val="1"/>
              <w:lang w:eastAsia="ar-SA"/>
            </w:rPr>
          </w:rPrChange>
        </w:rPr>
        <w:t>ыдаваем</w:t>
      </w:r>
      <w:r w:rsidR="007E281E" w:rsidRPr="00E551BE">
        <w:rPr>
          <w:kern w:val="1"/>
          <w:lang w:eastAsia="ar-SA"/>
          <w:rPrChange w:id="42" w:author="Прокофьева Елена Геннадьевна" w:date="2017-06-21T11:28:00Z">
            <w:rPr>
              <w:kern w:val="1"/>
              <w:lang w:eastAsia="ar-SA"/>
            </w:rPr>
          </w:rPrChange>
        </w:rPr>
        <w:t>ым</w:t>
      </w:r>
      <w:r w:rsidR="000877C6" w:rsidRPr="00E551BE">
        <w:rPr>
          <w:kern w:val="1"/>
          <w:lang w:eastAsia="ar-SA"/>
          <w:rPrChange w:id="43" w:author="Прокофьева Елена Геннадьевна" w:date="2017-06-21T11:28:00Z">
            <w:rPr>
              <w:kern w:val="1"/>
              <w:lang w:eastAsia="ar-SA"/>
            </w:rPr>
          </w:rPrChange>
        </w:rPr>
        <w:t xml:space="preserve"> Заказчиком </w:t>
      </w:r>
      <w:r w:rsidR="007E281E" w:rsidRPr="00E551BE">
        <w:rPr>
          <w:rPrChange w:id="44" w:author="Прокофьева Елена Геннадьевна" w:date="2017-06-21T11:28:00Z">
            <w:rPr/>
          </w:rPrChange>
        </w:rPr>
        <w:t xml:space="preserve">«Комплексным заданием на выполнение </w:t>
      </w:r>
      <w:r w:rsidR="00C07D8D" w:rsidRPr="00E551BE">
        <w:rPr>
          <w:kern w:val="1"/>
          <w:lang w:eastAsia="ar-SA"/>
          <w:rPrChange w:id="45" w:author="Прокофьева Елена Геннадьевна" w:date="2017-06-21T11:28:00Z">
            <w:rPr>
              <w:kern w:val="1"/>
              <w:lang w:eastAsia="ar-SA"/>
            </w:rPr>
          </w:rPrChange>
        </w:rPr>
        <w:t>работ по</w:t>
      </w:r>
      <w:r w:rsidR="00F120CE" w:rsidRPr="00E551BE">
        <w:rPr>
          <w:kern w:val="1"/>
          <w:lang w:eastAsia="ar-SA"/>
          <w:rPrChange w:id="46" w:author="Прокофьева Елена Геннадьевна" w:date="2017-06-21T11:28:00Z">
            <w:rPr>
              <w:kern w:val="1"/>
              <w:lang w:eastAsia="ar-SA"/>
            </w:rPr>
          </w:rPrChange>
        </w:rPr>
        <w:t xml:space="preserve"> </w:t>
      </w:r>
      <w:r w:rsidR="00101D27" w:rsidRPr="00E551BE">
        <w:rPr>
          <w:bCs/>
          <w:rPrChange w:id="47" w:author="Прокофьева Елена Геннадьевна" w:date="2017-06-21T11:28:00Z">
            <w:rPr>
              <w:bCs/>
            </w:rPr>
          </w:rPrChange>
        </w:rPr>
        <w:t>проектированию, поставке, монтажу и наладке системы видеонаблюдения для контроля за автотранспортом во время въезда/выезда и погрузки на территории Основной производственной площадк</w:t>
      </w:r>
      <w:proofErr w:type="gramStart"/>
      <w:r w:rsidR="00101D27" w:rsidRPr="00E551BE">
        <w:rPr>
          <w:bCs/>
          <w:rPrChange w:id="48" w:author="Прокофьева Елена Геннадьевна" w:date="2017-06-21T11:28:00Z">
            <w:rPr>
              <w:bCs/>
            </w:rPr>
          </w:rPrChange>
        </w:rPr>
        <w:t>и</w:t>
      </w:r>
      <w:r w:rsidR="007428CF" w:rsidRPr="00E551BE">
        <w:rPr>
          <w:rPrChange w:id="49" w:author="Прокофьева Елена Геннадьевна" w:date="2017-06-21T11:28:00Z">
            <w:rPr/>
          </w:rPrChange>
        </w:rPr>
        <w:t>(</w:t>
      </w:r>
      <w:proofErr w:type="gramEnd"/>
      <w:r w:rsidR="007428CF" w:rsidRPr="00E551BE">
        <w:rPr>
          <w:rPrChange w:id="50" w:author="Прокофьева Елена Геннадьевна" w:date="2017-06-21T11:28:00Z">
            <w:rPr/>
          </w:rPrChange>
        </w:rPr>
        <w:t xml:space="preserve">Приложение № </w:t>
      </w:r>
      <w:r w:rsidR="00ED0B7A" w:rsidRPr="00E551BE">
        <w:rPr>
          <w:rPrChange w:id="51" w:author="Прокофьева Елена Геннадьевна" w:date="2017-06-21T11:28:00Z">
            <w:rPr/>
          </w:rPrChange>
        </w:rPr>
        <w:t>9</w:t>
      </w:r>
      <w:r w:rsidR="00EF7338" w:rsidRPr="00E551BE">
        <w:rPr>
          <w:rPrChange w:id="52" w:author="Прокофьева Елена Геннадьевна" w:date="2017-06-21T11:28:00Z">
            <w:rPr/>
          </w:rPrChange>
        </w:rPr>
        <w:t xml:space="preserve"> </w:t>
      </w:r>
      <w:r w:rsidR="007428CF" w:rsidRPr="00E551BE">
        <w:rPr>
          <w:rPrChange w:id="53" w:author="Прокофьева Елена Геннадьевна" w:date="2017-06-21T11:28:00Z">
            <w:rPr/>
          </w:rPrChange>
        </w:rPr>
        <w:t>к договору)</w:t>
      </w:r>
      <w:r w:rsidR="007E281E" w:rsidRPr="00E551BE">
        <w:rPr>
          <w:rPrChange w:id="54" w:author="Прокофьева Елена Геннадьевна" w:date="2017-06-21T11:28:00Z">
            <w:rPr/>
          </w:rPrChange>
        </w:rPr>
        <w:t>.</w:t>
      </w:r>
    </w:p>
    <w:p w:rsidR="00BB004D" w:rsidRPr="00E551BE" w:rsidRDefault="00BB004D" w:rsidP="00AA5246">
      <w:pPr>
        <w:pStyle w:val="2d"/>
        <w:tabs>
          <w:tab w:val="num" w:pos="1920"/>
          <w:tab w:val="num" w:pos="3327"/>
        </w:tabs>
        <w:suppressAutoHyphens/>
        <w:ind w:left="0" w:firstLine="284"/>
        <w:contextualSpacing w:val="0"/>
        <w:jc w:val="both"/>
        <w:rPr>
          <w:rPrChange w:id="55" w:author="Прокофьева Елена Геннадьевна" w:date="2017-06-21T11:28:00Z">
            <w:rPr/>
          </w:rPrChange>
        </w:rPr>
      </w:pPr>
      <w:r w:rsidRPr="00E551BE">
        <w:rPr>
          <w:rPrChange w:id="56" w:author="Прокофьева Елена Геннадьевна" w:date="2017-06-21T11:28:00Z">
            <w:rPr/>
          </w:rPrChange>
        </w:rPr>
        <w:t>1.6.2</w:t>
      </w:r>
      <w:proofErr w:type="gramStart"/>
      <w:r w:rsidR="00B35CAA" w:rsidRPr="00E551BE">
        <w:rPr>
          <w:rPrChange w:id="57" w:author="Прокофьева Елена Геннадьевна" w:date="2017-06-21T11:28:00Z">
            <w:rPr/>
          </w:rPrChange>
        </w:rPr>
        <w:t xml:space="preserve"> С</w:t>
      </w:r>
      <w:proofErr w:type="gramEnd"/>
      <w:r w:rsidRPr="00E551BE">
        <w:rPr>
          <w:rPrChange w:id="58" w:author="Прокофьева Елена Геннадьевна" w:date="2017-06-21T11:28:00Z">
            <w:rPr/>
          </w:rPrChange>
        </w:rPr>
        <w:t>оответствовать требованиям</w:t>
      </w:r>
      <w:r w:rsidR="00EF7338" w:rsidRPr="00E551BE">
        <w:rPr>
          <w:rPrChange w:id="59" w:author="Прокофьева Елена Геннадьевна" w:date="2017-06-21T11:28:00Z">
            <w:rPr/>
          </w:rPrChange>
        </w:rPr>
        <w:t xml:space="preserve">, </w:t>
      </w:r>
      <w:r w:rsidR="00986215" w:rsidRPr="00E551BE">
        <w:rPr>
          <w:rPrChange w:id="60" w:author="Прокофьева Елена Геннадьевна" w:date="2017-06-21T11:28:00Z">
            <w:rPr/>
          </w:rPrChange>
        </w:rPr>
        <w:t>указанным</w:t>
      </w:r>
      <w:r w:rsidRPr="00E551BE">
        <w:rPr>
          <w:rPrChange w:id="61" w:author="Прокофьева Елена Геннадьевна" w:date="2017-06-21T11:28:00Z">
            <w:rPr/>
          </w:rPrChange>
        </w:rPr>
        <w:t xml:space="preserve"> в государственных стандартах системы проектной документации для строительства (СПДС), единой системы конструкторской документации (ЕСКД) и иных технических документах, действующих на момент передачи результата работ Заказчику; </w:t>
      </w:r>
    </w:p>
    <w:p w:rsidR="00BB004D" w:rsidRPr="00E551BE" w:rsidRDefault="00BB004D" w:rsidP="00AA5246">
      <w:pPr>
        <w:pStyle w:val="2d"/>
        <w:tabs>
          <w:tab w:val="num" w:pos="1920"/>
          <w:tab w:val="num" w:pos="3327"/>
        </w:tabs>
        <w:suppressAutoHyphens/>
        <w:ind w:left="0" w:firstLine="284"/>
        <w:contextualSpacing w:val="0"/>
        <w:jc w:val="both"/>
        <w:rPr>
          <w:rPrChange w:id="62" w:author="Прокофьева Елена Геннадьевна" w:date="2017-06-21T11:28:00Z">
            <w:rPr/>
          </w:rPrChange>
        </w:rPr>
      </w:pPr>
      <w:r w:rsidRPr="00E551BE">
        <w:rPr>
          <w:rPrChange w:id="63" w:author="Прокофьева Елена Геннадьевна" w:date="2017-06-21T11:28:00Z">
            <w:rPr/>
          </w:rPrChange>
        </w:rPr>
        <w:t>1.6.</w:t>
      </w:r>
      <w:r w:rsidR="003576A3" w:rsidRPr="00E551BE">
        <w:rPr>
          <w:rPrChange w:id="64" w:author="Прокофьева Елена Геннадьевна" w:date="2017-06-21T11:28:00Z">
            <w:rPr/>
          </w:rPrChange>
        </w:rPr>
        <w:t>3</w:t>
      </w:r>
      <w:r w:rsidR="00EF7338" w:rsidRPr="00E551BE">
        <w:rPr>
          <w:rPrChange w:id="65" w:author="Прокофьева Елена Геннадьевна" w:date="2017-06-21T11:28:00Z">
            <w:rPr/>
          </w:rPrChange>
        </w:rPr>
        <w:t xml:space="preserve">. </w:t>
      </w:r>
      <w:r w:rsidR="007428CF" w:rsidRPr="00E551BE">
        <w:rPr>
          <w:rPrChange w:id="66" w:author="Прокофьева Елена Геннадьевна" w:date="2017-06-21T11:28:00Z">
            <w:rPr/>
          </w:rPrChange>
        </w:rPr>
        <w:t>Производиться (в части разработки электротехнической части проекта) в соответствии с «Техническими требованиями, предъявляемыми к комплектным устройствам и электроустановкам до 1000</w:t>
      </w:r>
      <w:proofErr w:type="gramStart"/>
      <w:r w:rsidR="007428CF" w:rsidRPr="00E551BE">
        <w:rPr>
          <w:rPrChange w:id="67" w:author="Прокофьева Елена Геннадьевна" w:date="2017-06-21T11:28:00Z">
            <w:rPr/>
          </w:rPrChange>
        </w:rPr>
        <w:t xml:space="preserve"> В</w:t>
      </w:r>
      <w:proofErr w:type="gramEnd"/>
      <w:r w:rsidR="007428CF" w:rsidRPr="00E551BE">
        <w:rPr>
          <w:rPrChange w:id="68" w:author="Прокофьева Елена Геннадьевна" w:date="2017-06-21T11:28:00Z">
            <w:rPr/>
          </w:rPrChange>
        </w:rPr>
        <w:t xml:space="preserve"> для нужд ОАО «</w:t>
      </w:r>
      <w:proofErr w:type="spellStart"/>
      <w:r w:rsidR="007428CF" w:rsidRPr="00E551BE">
        <w:rPr>
          <w:rPrChange w:id="69" w:author="Прокофьева Елена Геннадьевна" w:date="2017-06-21T11:28:00Z">
            <w:rPr/>
          </w:rPrChange>
        </w:rPr>
        <w:t>Славнефть</w:t>
      </w:r>
      <w:proofErr w:type="spellEnd"/>
      <w:r w:rsidR="007428CF" w:rsidRPr="00E551BE">
        <w:rPr>
          <w:rPrChange w:id="70" w:author="Прокофьева Елена Геннадьевна" w:date="2017-06-21T11:28:00Z">
            <w:rPr/>
          </w:rPrChange>
        </w:rPr>
        <w:t>-ЯНОС», «Техническими требованиями, предъявляемыми при проектировании и выборе нового (реконструируемого) электрооборудования электроустановок выше 1000 В)».</w:t>
      </w:r>
    </w:p>
    <w:p w:rsidR="00E47DB8" w:rsidRPr="00E551BE" w:rsidRDefault="007428CF" w:rsidP="003576A3">
      <w:pPr>
        <w:suppressAutoHyphens/>
        <w:ind w:left="284"/>
        <w:jc w:val="both"/>
        <w:rPr>
          <w:rPrChange w:id="71" w:author="Прокофьева Елена Геннадьевна" w:date="2017-06-21T11:28:00Z">
            <w:rPr/>
          </w:rPrChange>
        </w:rPr>
      </w:pPr>
      <w:r w:rsidRPr="00E551BE">
        <w:rPr>
          <w:rPrChange w:id="72" w:author="Прокофьева Елена Геннадьевна" w:date="2017-06-21T11:28:00Z">
            <w:rPr/>
          </w:rPrChange>
        </w:rPr>
        <w:t>1.6.4. Документы согласно п.1.6.3 переданы Генподрядчику на момент подписания настоящего Договора.</w:t>
      </w:r>
    </w:p>
    <w:p w:rsidR="00A535C6" w:rsidRPr="00E551BE" w:rsidRDefault="00B35CAA" w:rsidP="00AA5246">
      <w:pPr>
        <w:pStyle w:val="212"/>
        <w:tabs>
          <w:tab w:val="left" w:pos="0"/>
          <w:tab w:val="left" w:pos="1920"/>
        </w:tabs>
        <w:spacing w:after="0"/>
        <w:ind w:left="0" w:firstLine="284"/>
        <w:jc w:val="both"/>
        <w:rPr>
          <w:rFonts w:ascii="Times New Roman" w:hAnsi="Times New Roman" w:cs="Times New Roman"/>
          <w:i/>
          <w:rPrChange w:id="73" w:author="Прокофьева Елена Геннадьевна" w:date="2017-06-21T11:28:00Z">
            <w:rPr>
              <w:rFonts w:ascii="Times New Roman" w:hAnsi="Times New Roman" w:cs="Times New Roman"/>
              <w:i/>
            </w:rPr>
          </w:rPrChange>
        </w:rPr>
      </w:pPr>
      <w:r w:rsidRPr="00E551BE">
        <w:rPr>
          <w:rFonts w:ascii="Times New Roman" w:hAnsi="Times New Roman" w:cs="Times New Roman"/>
          <w:i/>
          <w:rPrChange w:id="74" w:author="Прокофьева Елена Геннадьевна" w:date="2017-06-21T11:28:00Z">
            <w:rPr>
              <w:rFonts w:ascii="Times New Roman" w:hAnsi="Times New Roman" w:cs="Times New Roman"/>
              <w:i/>
            </w:rPr>
          </w:rPrChange>
        </w:rPr>
        <w:t>1.</w:t>
      </w:r>
      <w:r w:rsidR="008F19AA" w:rsidRPr="00E551BE">
        <w:rPr>
          <w:rFonts w:ascii="Times New Roman" w:hAnsi="Times New Roman" w:cs="Times New Roman"/>
          <w:i/>
          <w:rPrChange w:id="75" w:author="Прокофьева Елена Геннадьевна" w:date="2017-06-21T11:28:00Z">
            <w:rPr>
              <w:rFonts w:ascii="Times New Roman" w:hAnsi="Times New Roman" w:cs="Times New Roman"/>
              <w:i/>
            </w:rPr>
          </w:rPrChange>
        </w:rPr>
        <w:t>7</w:t>
      </w:r>
      <w:r w:rsidR="00A535C6" w:rsidRPr="00E551BE">
        <w:rPr>
          <w:rFonts w:ascii="Times New Roman" w:hAnsi="Times New Roman" w:cs="Times New Roman"/>
          <w:i/>
          <w:rPrChange w:id="76" w:author="Прокофьева Елена Геннадьевна" w:date="2017-06-21T11:28:00Z">
            <w:rPr>
              <w:rFonts w:ascii="Times New Roman" w:hAnsi="Times New Roman" w:cs="Times New Roman"/>
              <w:i/>
            </w:rPr>
          </w:rPrChange>
        </w:rPr>
        <w:t>. Ведение авторского надзора за выполнением строительно-монтажных работ должно:</w:t>
      </w:r>
    </w:p>
    <w:p w:rsidR="00A535C6" w:rsidRPr="00E551BE" w:rsidRDefault="00B35CAA" w:rsidP="00AA5246">
      <w:pPr>
        <w:pStyle w:val="212"/>
        <w:tabs>
          <w:tab w:val="left" w:pos="0"/>
          <w:tab w:val="left" w:pos="1920"/>
        </w:tabs>
        <w:spacing w:after="0"/>
        <w:ind w:left="0" w:firstLine="284"/>
        <w:jc w:val="both"/>
        <w:rPr>
          <w:rFonts w:ascii="Times New Roman" w:hAnsi="Times New Roman" w:cs="Times New Roman"/>
          <w:rPrChange w:id="77" w:author="Прокофьева Елена Геннадьевна" w:date="2017-06-21T11:28:00Z">
            <w:rPr>
              <w:rFonts w:ascii="Times New Roman" w:hAnsi="Times New Roman" w:cs="Times New Roman"/>
            </w:rPr>
          </w:rPrChange>
        </w:rPr>
      </w:pPr>
      <w:r w:rsidRPr="00E551BE">
        <w:rPr>
          <w:rFonts w:ascii="Times New Roman" w:hAnsi="Times New Roman" w:cs="Times New Roman"/>
          <w:rPrChange w:id="78" w:author="Прокофьева Елена Геннадьевна" w:date="2017-06-21T11:28:00Z">
            <w:rPr>
              <w:rFonts w:ascii="Times New Roman" w:hAnsi="Times New Roman" w:cs="Times New Roman"/>
            </w:rPr>
          </w:rPrChange>
        </w:rPr>
        <w:t>1.</w:t>
      </w:r>
      <w:r w:rsidR="008F19AA" w:rsidRPr="00E551BE">
        <w:rPr>
          <w:rFonts w:ascii="Times New Roman" w:hAnsi="Times New Roman" w:cs="Times New Roman"/>
          <w:rPrChange w:id="79" w:author="Прокофьева Елена Геннадьевна" w:date="2017-06-21T11:28:00Z">
            <w:rPr>
              <w:rFonts w:ascii="Times New Roman" w:hAnsi="Times New Roman" w:cs="Times New Roman"/>
            </w:rPr>
          </w:rPrChange>
        </w:rPr>
        <w:t>7</w:t>
      </w:r>
      <w:r w:rsidR="00A535C6" w:rsidRPr="00E551BE">
        <w:rPr>
          <w:rFonts w:ascii="Times New Roman" w:hAnsi="Times New Roman" w:cs="Times New Roman"/>
          <w:rPrChange w:id="80" w:author="Прокофьева Елена Геннадьевна" w:date="2017-06-21T11:28:00Z">
            <w:rPr>
              <w:rFonts w:ascii="Times New Roman" w:hAnsi="Times New Roman" w:cs="Times New Roman"/>
            </w:rPr>
          </w:rPrChange>
        </w:rPr>
        <w:t>.1. Осуществляться Ген</w:t>
      </w:r>
      <w:r w:rsidRPr="00E551BE">
        <w:rPr>
          <w:rFonts w:ascii="Times New Roman" w:hAnsi="Times New Roman" w:cs="Times New Roman"/>
          <w:rPrChange w:id="81" w:author="Прокофьева Елена Геннадьевна" w:date="2017-06-21T11:28:00Z">
            <w:rPr>
              <w:rFonts w:ascii="Times New Roman" w:hAnsi="Times New Roman" w:cs="Times New Roman"/>
            </w:rPr>
          </w:rPrChange>
        </w:rPr>
        <w:t>п</w:t>
      </w:r>
      <w:r w:rsidR="00A535C6" w:rsidRPr="00E551BE">
        <w:rPr>
          <w:rFonts w:ascii="Times New Roman" w:hAnsi="Times New Roman" w:cs="Times New Roman"/>
          <w:rPrChange w:id="82" w:author="Прокофьева Елена Геннадьевна" w:date="2017-06-21T11:28:00Z">
            <w:rPr>
              <w:rFonts w:ascii="Times New Roman" w:hAnsi="Times New Roman" w:cs="Times New Roman"/>
            </w:rPr>
          </w:rPrChange>
        </w:rPr>
        <w:t>одрядчиком в целях обеспечения соответствия выполнения строительно-монтажных работ решениям, содержащимся в рабочей документации. Ведение авторского надзора осуществляется постоянно в рабочие дни в течение всего срока производства строительно-монтажных работ;</w:t>
      </w:r>
    </w:p>
    <w:p w:rsidR="00A535C6" w:rsidRPr="00E551BE" w:rsidRDefault="00B35CAA" w:rsidP="00AA5246">
      <w:pPr>
        <w:tabs>
          <w:tab w:val="left" w:pos="0"/>
        </w:tabs>
        <w:ind w:firstLine="284"/>
        <w:jc w:val="both"/>
        <w:rPr>
          <w:rPrChange w:id="83" w:author="Прокофьева Елена Геннадьевна" w:date="2017-06-21T11:28:00Z">
            <w:rPr/>
          </w:rPrChange>
        </w:rPr>
      </w:pPr>
      <w:r w:rsidRPr="00E551BE">
        <w:rPr>
          <w:rPrChange w:id="84" w:author="Прокофьева Елена Геннадьевна" w:date="2017-06-21T11:28:00Z">
            <w:rPr/>
          </w:rPrChange>
        </w:rPr>
        <w:t>1.</w:t>
      </w:r>
      <w:r w:rsidR="008F19AA" w:rsidRPr="00E551BE">
        <w:rPr>
          <w:rPrChange w:id="85" w:author="Прокофьева Елена Геннадьевна" w:date="2017-06-21T11:28:00Z">
            <w:rPr/>
          </w:rPrChange>
        </w:rPr>
        <w:t>7</w:t>
      </w:r>
      <w:r w:rsidR="00A535C6" w:rsidRPr="00E551BE">
        <w:rPr>
          <w:rPrChange w:id="86" w:author="Прокофьева Елена Геннадьевна" w:date="2017-06-21T11:28:00Z">
            <w:rPr/>
          </w:rPrChange>
        </w:rPr>
        <w:t>.2. Осуществляться в соответствии со Сводом правил по проектированию и строительству «Авторский надзор за строительством зданий и сооружений» (СП 11-110-99).</w:t>
      </w:r>
    </w:p>
    <w:p w:rsidR="005141F9" w:rsidRPr="00E551BE" w:rsidRDefault="005141F9" w:rsidP="00AA5246">
      <w:pPr>
        <w:ind w:firstLine="284"/>
        <w:jc w:val="both"/>
        <w:rPr>
          <w:rPrChange w:id="87" w:author="Прокофьева Елена Геннадьевна" w:date="2017-06-21T11:28:00Z">
            <w:rPr/>
          </w:rPrChange>
        </w:rPr>
      </w:pPr>
    </w:p>
    <w:p w:rsidR="005141F9" w:rsidRPr="00E551BE" w:rsidRDefault="005141F9" w:rsidP="005141F9">
      <w:pPr>
        <w:keepNext/>
        <w:jc w:val="center"/>
        <w:rPr>
          <w:b/>
          <w:iCs/>
          <w:rPrChange w:id="88" w:author="Прокофьева Елена Геннадьевна" w:date="2017-06-21T11:28:00Z">
            <w:rPr>
              <w:b/>
              <w:iCs/>
            </w:rPr>
          </w:rPrChange>
        </w:rPr>
      </w:pPr>
      <w:r w:rsidRPr="00E551BE">
        <w:rPr>
          <w:b/>
          <w:iCs/>
          <w:rPrChange w:id="89" w:author="Прокофьева Елена Геннадьевна" w:date="2017-06-21T11:28:00Z">
            <w:rPr>
              <w:b/>
              <w:iCs/>
            </w:rPr>
          </w:rPrChange>
        </w:rPr>
        <w:t>Статья 2. Стоимость работ</w:t>
      </w:r>
    </w:p>
    <w:p w:rsidR="005141F9" w:rsidRPr="00E551BE" w:rsidRDefault="005141F9" w:rsidP="005141F9">
      <w:pPr>
        <w:keepNext/>
        <w:jc w:val="center"/>
        <w:rPr>
          <w:b/>
          <w:iCs/>
          <w:rPrChange w:id="90" w:author="Прокофьева Елена Геннадьевна" w:date="2017-06-21T11:28:00Z">
            <w:rPr>
              <w:b/>
              <w:iCs/>
            </w:rPr>
          </w:rPrChange>
        </w:rPr>
      </w:pPr>
    </w:p>
    <w:p w:rsidR="005141F9" w:rsidRPr="00E551BE" w:rsidRDefault="005141F9" w:rsidP="005141F9">
      <w:pPr>
        <w:ind w:firstLine="426"/>
        <w:jc w:val="both"/>
        <w:rPr>
          <w:b/>
          <w:bCs/>
          <w:rPrChange w:id="91" w:author="Прокофьева Елена Геннадьевна" w:date="2017-06-21T11:28:00Z">
            <w:rPr>
              <w:b/>
              <w:bCs/>
            </w:rPr>
          </w:rPrChange>
        </w:rPr>
      </w:pPr>
      <w:r w:rsidRPr="00E551BE">
        <w:rPr>
          <w:rPrChange w:id="92" w:author="Прокофьева Елена Геннадьевна" w:date="2017-06-21T11:28:00Z">
            <w:rPr/>
          </w:rPrChange>
        </w:rPr>
        <w:t>2.1. Стоимость работ, предусмотренных п. 1.1 настоящего Договора, определяется протоколом согласования договорной цены (приложение № 1), и составляет</w:t>
      </w:r>
      <w:proofErr w:type="gramStart"/>
      <w:r w:rsidRPr="00E551BE">
        <w:rPr>
          <w:b/>
          <w:rPrChange w:id="93" w:author="Прокофьева Елена Геннадьевна" w:date="2017-06-21T11:28:00Z">
            <w:rPr>
              <w:b/>
            </w:rPr>
          </w:rPrChange>
        </w:rPr>
        <w:t>_____________</w:t>
      </w:r>
      <w:r w:rsidRPr="00E551BE">
        <w:rPr>
          <w:b/>
          <w:bCs/>
          <w:rPrChange w:id="94" w:author="Прокофьева Елена Геннадьевна" w:date="2017-06-21T11:28:00Z">
            <w:rPr>
              <w:b/>
              <w:bCs/>
            </w:rPr>
          </w:rPrChange>
        </w:rPr>
        <w:t>(__________)</w:t>
      </w:r>
      <w:r w:rsidRPr="00E551BE">
        <w:rPr>
          <w:bCs/>
          <w:rPrChange w:id="95" w:author="Прокофьева Елена Геннадьевна" w:date="2017-06-21T11:28:00Z">
            <w:rPr>
              <w:bCs/>
            </w:rPr>
          </w:rPrChange>
        </w:rPr>
        <w:t xml:space="preserve">, </w:t>
      </w:r>
      <w:proofErr w:type="gramEnd"/>
      <w:r w:rsidRPr="00E551BE">
        <w:rPr>
          <w:rPrChange w:id="96" w:author="Прокофьева Елена Геннадьевна" w:date="2017-06-21T11:28:00Z">
            <w:rPr/>
          </w:rPrChange>
        </w:rPr>
        <w:t xml:space="preserve">в том числе НДС 18% – _______ руб. </w:t>
      </w:r>
    </w:p>
    <w:p w:rsidR="008A43E6" w:rsidRPr="00E551BE" w:rsidRDefault="005141F9" w:rsidP="008A43E6">
      <w:pPr>
        <w:ind w:firstLine="426"/>
        <w:jc w:val="both"/>
        <w:rPr>
          <w:rPrChange w:id="97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98" w:author="Прокофьева Елена Геннадьевна" w:date="2017-06-21T11:28:00Z">
            <w:rPr/>
          </w:rPrChange>
        </w:rPr>
        <w:t xml:space="preserve">2.2. </w:t>
      </w:r>
      <w:proofErr w:type="gramStart"/>
      <w:r w:rsidRPr="00E551BE">
        <w:rPr>
          <w:rPrChange w:id="99" w:author="Прокофьева Елена Геннадьевна" w:date="2017-06-21T11:28:00Z">
            <w:rPr/>
          </w:rPrChange>
        </w:rPr>
        <w:t xml:space="preserve">Виды </w:t>
      </w:r>
      <w:r w:rsidR="00D607C3" w:rsidRPr="00E551BE">
        <w:rPr>
          <w:rPrChange w:id="100" w:author="Прокофьева Елена Геннадьевна" w:date="2017-06-21T11:28:00Z">
            <w:rPr/>
          </w:rPrChange>
        </w:rPr>
        <w:t xml:space="preserve">и объемы </w:t>
      </w:r>
      <w:r w:rsidRPr="00E551BE">
        <w:rPr>
          <w:rPrChange w:id="101" w:author="Прокофьева Елена Геннадьевна" w:date="2017-06-21T11:28:00Z">
            <w:rPr/>
          </w:rPrChange>
        </w:rPr>
        <w:t xml:space="preserve">работ </w:t>
      </w:r>
      <w:r w:rsidR="00D607C3" w:rsidRPr="00E551BE">
        <w:rPr>
          <w:rPrChange w:id="102" w:author="Прокофьева Елена Геннадьевна" w:date="2017-06-21T11:28:00Z">
            <w:rPr/>
          </w:rPrChange>
        </w:rPr>
        <w:t>(оформляемых согласно п.1.4.</w:t>
      </w:r>
      <w:proofErr w:type="gramEnd"/>
      <w:r w:rsidR="00D607C3" w:rsidRPr="00E551BE">
        <w:rPr>
          <w:rPrChange w:id="103" w:author="Прокофьева Елена Геннадьевна" w:date="2017-06-21T11:28:00Z">
            <w:rPr/>
          </w:rPrChange>
        </w:rPr>
        <w:t xml:space="preserve"> </w:t>
      </w:r>
      <w:r w:rsidR="0047709C" w:rsidRPr="00E551BE">
        <w:rPr>
          <w:rPrChange w:id="104" w:author="Прокофьева Елена Геннадьевна" w:date="2017-06-21T11:28:00Z">
            <w:rPr/>
          </w:rPrChange>
        </w:rPr>
        <w:t xml:space="preserve">Изменением к настоящему </w:t>
      </w:r>
      <w:r w:rsidR="00D607C3" w:rsidRPr="00E551BE">
        <w:rPr>
          <w:rPrChange w:id="105" w:author="Прокофьева Елена Геннадьевна" w:date="2017-06-21T11:28:00Z">
            <w:rPr/>
          </w:rPrChange>
        </w:rPr>
        <w:t>Договор</w:t>
      </w:r>
      <w:r w:rsidR="0047709C" w:rsidRPr="00E551BE">
        <w:rPr>
          <w:rPrChange w:id="106" w:author="Прокофьева Елена Геннадьевна" w:date="2017-06-21T11:28:00Z">
            <w:rPr/>
          </w:rPrChange>
        </w:rPr>
        <w:t>у</w:t>
      </w:r>
      <w:r w:rsidR="00D607C3" w:rsidRPr="00E551BE">
        <w:rPr>
          <w:rPrChange w:id="107" w:author="Прокофьева Елена Геннадьевна" w:date="2017-06-21T11:28:00Z">
            <w:rPr/>
          </w:rPrChange>
        </w:rPr>
        <w:t xml:space="preserve">) </w:t>
      </w:r>
      <w:r w:rsidRPr="00E551BE">
        <w:rPr>
          <w:rPrChange w:id="108" w:author="Прокофьева Елена Геннадьевна" w:date="2017-06-21T11:28:00Z">
            <w:rPr/>
          </w:rPrChange>
        </w:rPr>
        <w:t xml:space="preserve">перечислены </w:t>
      </w:r>
      <w:r w:rsidR="00530D4A" w:rsidRPr="00E551BE">
        <w:rPr>
          <w:rPrChange w:id="109" w:author="Прокофьева Елена Геннадьевна" w:date="2017-06-21T11:28:00Z">
            <w:rPr/>
          </w:rPrChange>
        </w:rPr>
        <w:t>в сметных расчетах, указанных</w:t>
      </w:r>
      <w:r w:rsidR="00EF7338" w:rsidRPr="00E551BE">
        <w:rPr>
          <w:rPrChange w:id="110" w:author="Прокофьева Елена Геннадьевна" w:date="2017-06-21T11:28:00Z">
            <w:rPr/>
          </w:rPrChange>
        </w:rPr>
        <w:t xml:space="preserve"> </w:t>
      </w:r>
      <w:r w:rsidRPr="00E551BE">
        <w:rPr>
          <w:rPrChange w:id="111" w:author="Прокофьева Елена Геннадьевна" w:date="2017-06-21T11:28:00Z">
            <w:rPr/>
          </w:rPrChange>
        </w:rPr>
        <w:t>в протоколе согласования договорной цены (приложение № 1</w:t>
      </w:r>
      <w:r w:rsidR="00EF7338" w:rsidRPr="00E551BE">
        <w:rPr>
          <w:rPrChange w:id="112" w:author="Прокофьева Елена Геннадьевна" w:date="2017-06-21T11:28:00Z">
            <w:rPr/>
          </w:rPrChange>
        </w:rPr>
        <w:t xml:space="preserve">). </w:t>
      </w:r>
      <w:proofErr w:type="gramStart"/>
      <w:r w:rsidR="008A43E6" w:rsidRPr="00E551BE">
        <w:rPr>
          <w:rPrChange w:id="113" w:author="Прокофьева Елена Геннадьевна" w:date="2017-06-21T11:28:00Z">
            <w:rPr>
              <w:sz w:val="22"/>
              <w:szCs w:val="22"/>
            </w:rPr>
          </w:rPrChange>
        </w:rPr>
        <w:t>Стоимость работ по п.</w:t>
      </w:r>
      <w:r w:rsidR="00E551BE" w:rsidRPr="00E551BE">
        <w:rPr>
          <w:rPrChange w:id="114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15" w:author="Прокофьева Елена Геннадьевна" w:date="2017-06-21T11:28:00Z">
            <w:rPr/>
          </w:rPrChange>
        </w:rPr>
        <w:instrText xml:space="preserve"> REF _Ref471976171 \r \h  \* MERGEFORMAT </w:instrText>
      </w:r>
      <w:r w:rsidR="00E551BE" w:rsidRPr="00E551BE">
        <w:rPr>
          <w:rPrChange w:id="116" w:author="Прокофьева Елена Геннадьевна" w:date="2017-06-21T11:28:00Z">
            <w:rPr/>
          </w:rPrChange>
        </w:rPr>
      </w:r>
      <w:r w:rsidR="00E551BE" w:rsidRPr="00E551BE">
        <w:rPr>
          <w:rPrChange w:id="117" w:author="Прокофьева Елена Геннадьевна" w:date="2017-06-21T11:28:00Z">
            <w:rPr/>
          </w:rPrChange>
        </w:rPr>
        <w:fldChar w:fldCharType="separate"/>
      </w:r>
      <w:r w:rsidR="008A43E6" w:rsidRPr="00E551BE">
        <w:rPr>
          <w:rPrChange w:id="118" w:author="Прокофьева Елена Геннадьевна" w:date="2017-06-21T11:28:00Z">
            <w:rPr>
              <w:sz w:val="22"/>
              <w:szCs w:val="22"/>
            </w:rPr>
          </w:rPrChange>
        </w:rPr>
        <w:t>2.1</w:t>
      </w:r>
      <w:r w:rsidR="00E551BE" w:rsidRPr="00E551BE">
        <w:rPr>
          <w:rPrChange w:id="119" w:author="Прокофьева Елена Геннадьевна" w:date="2017-06-21T11:28:00Z">
            <w:rPr/>
          </w:rPrChange>
        </w:rPr>
        <w:fldChar w:fldCharType="end"/>
      </w:r>
      <w:r w:rsidR="008A43E6" w:rsidRPr="00E551BE">
        <w:rPr>
          <w:rPrChange w:id="120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включает в себя стоимость материалов и оборудования поставки Генподрядчика согласно проектно-технической документации, а также все затраты Генподрядчика, понесенные им во исполнение обязанностей по настоящему договору, в частности, во исполнение пунктов </w:t>
      </w:r>
      <w:r w:rsidR="00E551BE" w:rsidRPr="00E551BE">
        <w:rPr>
          <w:rPrChange w:id="121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22" w:author="Прокофьева Елена Геннадьевна" w:date="2017-06-21T11:28:00Z">
            <w:rPr/>
          </w:rPrChange>
        </w:rPr>
        <w:instrText xml:space="preserve"> REF _Ref471976562 \r \h  \* MERGEFORMAT </w:instrText>
      </w:r>
      <w:r w:rsidR="00E551BE" w:rsidRPr="00E551BE">
        <w:rPr>
          <w:rPrChange w:id="123" w:author="Прокофьева Елена Геннадьевна" w:date="2017-06-21T11:28:00Z">
            <w:rPr/>
          </w:rPrChange>
        </w:rPr>
      </w:r>
      <w:r w:rsidR="00E551BE" w:rsidRPr="00E551BE">
        <w:rPr>
          <w:rPrChange w:id="124" w:author="Прокофьева Елена Геннадьевна" w:date="2017-06-21T11:28:00Z">
            <w:rPr/>
          </w:rPrChange>
        </w:rPr>
        <w:fldChar w:fldCharType="separate"/>
      </w:r>
      <w:r w:rsidR="008A43E6" w:rsidRPr="00E551BE">
        <w:rPr>
          <w:rPrChange w:id="125" w:author="Прокофьева Елена Геннадьевна" w:date="2017-06-21T11:28:00Z">
            <w:rPr>
              <w:sz w:val="22"/>
              <w:szCs w:val="22"/>
            </w:rPr>
          </w:rPrChange>
        </w:rPr>
        <w:t>3.3</w:t>
      </w:r>
      <w:r w:rsidR="00E551BE" w:rsidRPr="00E551BE">
        <w:rPr>
          <w:rPrChange w:id="126" w:author="Прокофьева Елена Геннадьевна" w:date="2017-06-21T11:28:00Z">
            <w:rPr/>
          </w:rPrChange>
        </w:rPr>
        <w:fldChar w:fldCharType="end"/>
      </w:r>
      <w:r w:rsidR="008A43E6" w:rsidRPr="00E551BE">
        <w:rPr>
          <w:rPrChange w:id="127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, </w:t>
      </w:r>
      <w:r w:rsidR="00E551BE" w:rsidRPr="00E551BE">
        <w:rPr>
          <w:rPrChange w:id="128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29" w:author="Прокофьева Елена Геннадьевна" w:date="2017-06-21T11:28:00Z">
            <w:rPr/>
          </w:rPrChange>
        </w:rPr>
        <w:instrText xml:space="preserve"> REF _Ref471976567 \r \h  \* MERGEFORMAT </w:instrText>
      </w:r>
      <w:r w:rsidR="00E551BE" w:rsidRPr="00E551BE">
        <w:rPr>
          <w:rPrChange w:id="130" w:author="Прокофьева Елена Геннадьевна" w:date="2017-06-21T11:28:00Z">
            <w:rPr/>
          </w:rPrChange>
        </w:rPr>
      </w:r>
      <w:r w:rsidR="00E551BE" w:rsidRPr="00E551BE">
        <w:rPr>
          <w:rPrChange w:id="131" w:author="Прокофьева Елена Геннадьевна" w:date="2017-06-21T11:28:00Z">
            <w:rPr/>
          </w:rPrChange>
        </w:rPr>
        <w:fldChar w:fldCharType="separate"/>
      </w:r>
      <w:r w:rsidR="008A43E6" w:rsidRPr="00E551BE">
        <w:rPr>
          <w:rPrChange w:id="132" w:author="Прокофьева Елена Геннадьевна" w:date="2017-06-21T11:28:00Z">
            <w:rPr>
              <w:sz w:val="22"/>
              <w:szCs w:val="22"/>
            </w:rPr>
          </w:rPrChange>
        </w:rPr>
        <w:t>3.4</w:t>
      </w:r>
      <w:r w:rsidR="00E551BE" w:rsidRPr="00E551BE">
        <w:rPr>
          <w:rPrChange w:id="133" w:author="Прокофьева Елена Геннадьевна" w:date="2017-06-21T11:28:00Z">
            <w:rPr/>
          </w:rPrChange>
        </w:rPr>
        <w:fldChar w:fldCharType="end"/>
      </w:r>
      <w:r w:rsidR="008A43E6" w:rsidRPr="00E551BE">
        <w:rPr>
          <w:rPrChange w:id="134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, </w:t>
      </w:r>
      <w:r w:rsidR="00E551BE" w:rsidRPr="00E551BE">
        <w:rPr>
          <w:rPrChange w:id="135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36" w:author="Прокофьева Елена Геннадьевна" w:date="2017-06-21T11:28:00Z">
            <w:rPr/>
          </w:rPrChange>
        </w:rPr>
        <w:instrText xml:space="preserve"> REF _Ref471976569 \r \h  \* MERGEFORMAT </w:instrText>
      </w:r>
      <w:r w:rsidR="00E551BE" w:rsidRPr="00E551BE">
        <w:rPr>
          <w:rPrChange w:id="137" w:author="Прокофьева Елена Геннадьевна" w:date="2017-06-21T11:28:00Z">
            <w:rPr/>
          </w:rPrChange>
        </w:rPr>
      </w:r>
      <w:r w:rsidR="00E551BE" w:rsidRPr="00E551BE">
        <w:rPr>
          <w:rPrChange w:id="138" w:author="Прокофьева Елена Геннадьевна" w:date="2017-06-21T11:28:00Z">
            <w:rPr/>
          </w:rPrChange>
        </w:rPr>
        <w:fldChar w:fldCharType="separate"/>
      </w:r>
      <w:r w:rsidR="008A43E6" w:rsidRPr="00E551BE">
        <w:rPr>
          <w:rPrChange w:id="139" w:author="Прокофьева Елена Геннадьевна" w:date="2017-06-21T11:28:00Z">
            <w:rPr>
              <w:sz w:val="22"/>
              <w:szCs w:val="22"/>
            </w:rPr>
          </w:rPrChange>
        </w:rPr>
        <w:t>3.5</w:t>
      </w:r>
      <w:r w:rsidR="00E551BE" w:rsidRPr="00E551BE">
        <w:rPr>
          <w:rPrChange w:id="140" w:author="Прокофьева Елена Геннадьевна" w:date="2017-06-21T11:28:00Z">
            <w:rPr/>
          </w:rPrChange>
        </w:rPr>
        <w:fldChar w:fldCharType="end"/>
      </w:r>
      <w:r w:rsidR="008A43E6" w:rsidRPr="00E551BE">
        <w:rPr>
          <w:rPrChange w:id="141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, </w:t>
      </w:r>
      <w:r w:rsidR="00E551BE" w:rsidRPr="00E551BE">
        <w:rPr>
          <w:rPrChange w:id="142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43" w:author="Прокофьева Елена Геннадьевна" w:date="2017-06-21T11:28:00Z">
            <w:rPr/>
          </w:rPrChange>
        </w:rPr>
        <w:instrText xml:space="preserve"> REF _Ref471977176 \r \h  \* MERGEFORMAT </w:instrText>
      </w:r>
      <w:r w:rsidR="00E551BE" w:rsidRPr="00E551BE">
        <w:rPr>
          <w:rPrChange w:id="144" w:author="Прокофьева Елена Геннадьевна" w:date="2017-06-21T11:28:00Z">
            <w:rPr/>
          </w:rPrChange>
        </w:rPr>
      </w:r>
      <w:r w:rsidR="00E551BE" w:rsidRPr="00E551BE">
        <w:rPr>
          <w:rPrChange w:id="145" w:author="Прокофьева Елена Геннадьевна" w:date="2017-06-21T11:28:00Z">
            <w:rPr/>
          </w:rPrChange>
        </w:rPr>
        <w:fldChar w:fldCharType="separate"/>
      </w:r>
      <w:r w:rsidR="008A43E6" w:rsidRPr="00E551BE">
        <w:rPr>
          <w:rPrChange w:id="146" w:author="Прокофьева Елена Геннадьевна" w:date="2017-06-21T11:28:00Z">
            <w:rPr>
              <w:sz w:val="22"/>
              <w:szCs w:val="22"/>
            </w:rPr>
          </w:rPrChange>
        </w:rPr>
        <w:t>3.7</w:t>
      </w:r>
      <w:r w:rsidR="00E551BE" w:rsidRPr="00E551BE">
        <w:rPr>
          <w:rPrChange w:id="147" w:author="Прокофьева Елена Геннадьевна" w:date="2017-06-21T11:28:00Z">
            <w:rPr/>
          </w:rPrChange>
        </w:rPr>
        <w:fldChar w:fldCharType="end"/>
      </w:r>
      <w:r w:rsidR="008A43E6" w:rsidRPr="00E551BE">
        <w:rPr>
          <w:rPrChange w:id="148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, 10.1, 10.2. и статьи </w:t>
      </w:r>
      <w:r w:rsidR="00E551BE" w:rsidRPr="00E551BE">
        <w:rPr>
          <w:rPrChange w:id="149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50" w:author="Прокофьева Елена Геннадьевна" w:date="2017-06-21T11:28:00Z">
            <w:rPr/>
          </w:rPrChange>
        </w:rPr>
        <w:instrText xml:space="preserve"> REF _Ref471979146 \r \h  \* MERGEFORMAT </w:instrText>
      </w:r>
      <w:r w:rsidR="00E551BE" w:rsidRPr="00E551BE">
        <w:rPr>
          <w:rPrChange w:id="151" w:author="Прокофьева Елена Геннадьевна" w:date="2017-06-21T11:28:00Z">
            <w:rPr/>
          </w:rPrChange>
        </w:rPr>
      </w:r>
      <w:r w:rsidR="00E551BE" w:rsidRPr="00E551BE">
        <w:rPr>
          <w:rPrChange w:id="152" w:author="Прокофьева Елена Геннадьевна" w:date="2017-06-21T11:28:00Z">
            <w:rPr/>
          </w:rPrChange>
        </w:rPr>
        <w:fldChar w:fldCharType="separate"/>
      </w:r>
      <w:r w:rsidR="008A43E6" w:rsidRPr="00E551BE">
        <w:rPr>
          <w:rPrChange w:id="153" w:author="Прокофьева Елена Геннадьевна" w:date="2017-06-21T11:28:00Z">
            <w:rPr/>
          </w:rPrChange>
        </w:rPr>
        <w:t>4</w:t>
      </w:r>
      <w:r w:rsidR="00E551BE" w:rsidRPr="00E551BE">
        <w:rPr>
          <w:rPrChange w:id="154" w:author="Прокофьева Елена Геннадьевна" w:date="2017-06-21T11:28:00Z">
            <w:rPr/>
          </w:rPrChange>
        </w:rPr>
        <w:fldChar w:fldCharType="end"/>
      </w:r>
      <w:r w:rsidR="00732E7D" w:rsidRPr="00E551BE">
        <w:rPr>
          <w:rPrChange w:id="155" w:author="Прокофьева Елена Геннадьевна" w:date="2017-06-21T11:28:00Z">
            <w:rPr/>
          </w:rPrChange>
        </w:rPr>
        <w:t xml:space="preserve"> (кроме случаев, прямо предусмотренных в ст.4) Договора</w:t>
      </w:r>
      <w:r w:rsidR="00EF7338" w:rsidRPr="00E551BE">
        <w:rPr>
          <w:rPrChange w:id="156" w:author="Прокофьева Елена Геннадьевна" w:date="2017-06-21T11:28:00Z">
            <w:rPr/>
          </w:rPrChange>
        </w:rPr>
        <w:t>.</w:t>
      </w:r>
      <w:proofErr w:type="gramEnd"/>
    </w:p>
    <w:p w:rsidR="00C07D8D" w:rsidRPr="00E551BE" w:rsidRDefault="00C07D8D" w:rsidP="00C07D8D">
      <w:pPr>
        <w:ind w:firstLine="340"/>
        <w:jc w:val="both"/>
        <w:rPr>
          <w:rPrChange w:id="157" w:author="Прокофьева Елена Геннадьевна" w:date="2017-06-21T11:28:00Z">
            <w:rPr>
              <w:color w:val="FF0000"/>
            </w:rPr>
          </w:rPrChange>
        </w:rPr>
      </w:pPr>
      <w:r w:rsidRPr="00E551BE">
        <w:rPr>
          <w:rPrChange w:id="158" w:author="Прокофьева Елена Геннадьевна" w:date="2017-06-21T11:28:00Z">
            <w:rPr>
              <w:color w:val="FF0000"/>
            </w:rPr>
          </w:rPrChange>
        </w:rPr>
        <w:t>Стоимость работ по п.2.1. является твёрдой и не подлежит изменению в ходе выполнения работ по настоящему Договору</w:t>
      </w:r>
      <w:r w:rsidR="008A43E6" w:rsidRPr="00E551BE">
        <w:rPr>
          <w:rPrChange w:id="159" w:author="Прокофьева Елена Геннадьевна" w:date="2017-06-21T11:28:00Z">
            <w:rPr>
              <w:color w:val="FF0000"/>
            </w:rPr>
          </w:rPrChange>
        </w:rPr>
        <w:t>, за исключением случаев, указанных в п.2.3. Договора.</w:t>
      </w:r>
    </w:p>
    <w:p w:rsidR="00C07D8D" w:rsidRPr="00E551BE" w:rsidRDefault="00C07D8D" w:rsidP="00C07D8D">
      <w:pPr>
        <w:pStyle w:val="aff9"/>
        <w:ind w:left="426"/>
        <w:contextualSpacing/>
        <w:jc w:val="both"/>
        <w:rPr>
          <w:rPrChange w:id="160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</w:pPr>
      <w:r w:rsidRPr="00E551BE">
        <w:rPr>
          <w:rPrChange w:id="161" w:author="Прокофьева Елена Геннадьевна" w:date="2017-06-21T11:28:00Z">
            <w:rPr>
              <w:color w:val="FF0000"/>
            </w:rPr>
          </w:rPrChange>
        </w:rPr>
        <w:t xml:space="preserve">2.3. </w:t>
      </w:r>
      <w:bookmarkStart w:id="162" w:name="_Ref471975861"/>
      <w:proofErr w:type="gramStart"/>
      <w:r w:rsidRPr="00E551BE">
        <w:rPr>
          <w:rPrChange w:id="163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>Затраты на временные здания и сооружения (п.5.</w:t>
      </w:r>
      <w:proofErr w:type="gramEnd"/>
      <w:r w:rsidRPr="00E551BE">
        <w:rPr>
          <w:rPrChange w:id="164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 xml:space="preserve"> </w:t>
      </w:r>
      <w:proofErr w:type="gramStart"/>
      <w:r w:rsidRPr="00E551BE">
        <w:rPr>
          <w:rPrChange w:id="165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>Приложения №1 к Договору) должны быть включены в общую стоимость работ по п.2.1.</w:t>
      </w:r>
      <w:proofErr w:type="gramEnd"/>
      <w:r w:rsidRPr="00E551BE">
        <w:rPr>
          <w:rPrChange w:id="166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 xml:space="preserve"> Договора в размере лимита средств - 3,12% от стоимости строительно-монтажных работ по Приложению № 1 к настоящему Договору.  </w:t>
      </w:r>
      <w:r w:rsidRPr="00E551BE">
        <w:rPr>
          <w:rPrChange w:id="167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ab/>
      </w:r>
      <w:r w:rsidRPr="00E551BE">
        <w:rPr>
          <w:rPrChange w:id="168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ab/>
      </w:r>
      <w:r w:rsidRPr="00E551BE">
        <w:rPr>
          <w:rPrChange w:id="169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ab/>
      </w:r>
      <w:proofErr w:type="gramStart"/>
      <w:r w:rsidRPr="00E551BE">
        <w:rPr>
          <w:rPrChange w:id="170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>Затраты на непредвиденные расходы (п.6.</w:t>
      </w:r>
      <w:proofErr w:type="gramEnd"/>
      <w:r w:rsidRPr="00E551BE">
        <w:rPr>
          <w:rPrChange w:id="171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 xml:space="preserve"> </w:t>
      </w:r>
      <w:proofErr w:type="gramStart"/>
      <w:r w:rsidRPr="00E551BE">
        <w:rPr>
          <w:rPrChange w:id="172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>Приложения №1 к Договору) должны быть включены в общую стоимость работ по п.2.1.</w:t>
      </w:r>
      <w:proofErr w:type="gramEnd"/>
      <w:r w:rsidRPr="00E551BE">
        <w:rPr>
          <w:rPrChange w:id="173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 xml:space="preserve"> Договора в размере лимита средств –1,5% от стоимости работ по Приложению № 1 к настоящему Договору.</w:t>
      </w:r>
      <w:bookmarkEnd w:id="162"/>
    </w:p>
    <w:p w:rsidR="00C07D8D" w:rsidRPr="00E551BE" w:rsidRDefault="001A42BB" w:rsidP="00C07D8D">
      <w:pPr>
        <w:jc w:val="both"/>
        <w:rPr>
          <w:rPrChange w:id="174" w:author="Прокофьева Елена Геннадьевна" w:date="2017-06-21T11:28:00Z">
            <w:rPr>
              <w:color w:val="FF0000"/>
            </w:rPr>
          </w:rPrChange>
        </w:rPr>
      </w:pPr>
      <w:r w:rsidRPr="00E551BE">
        <w:rPr>
          <w:rPrChange w:id="175" w:author="Прокофьева Елена Геннадьевна" w:date="2017-06-21T11:28:00Z">
            <w:rPr>
              <w:color w:val="FF0000"/>
            </w:rPr>
          </w:rPrChange>
        </w:rPr>
        <w:t>З</w:t>
      </w:r>
      <w:r w:rsidR="002D6F49" w:rsidRPr="00E551BE">
        <w:rPr>
          <w:rPrChange w:id="176" w:author="Прокофьева Елена Геннадьевна" w:date="2017-06-21T11:28:00Z">
            <w:rPr>
              <w:color w:val="FF0000"/>
            </w:rPr>
          </w:rPrChange>
        </w:rPr>
        <w:t xml:space="preserve">атраты на временные здания и сооружения и непредвиденные затраты подлежат оплате только </w:t>
      </w:r>
      <w:r w:rsidR="00AF05DD" w:rsidRPr="00E551BE">
        <w:rPr>
          <w:rPrChange w:id="177" w:author="Прокофьева Елена Геннадьевна" w:date="2017-06-21T11:28:00Z">
            <w:rPr>
              <w:color w:val="FF0000"/>
            </w:rPr>
          </w:rPrChange>
        </w:rPr>
        <w:t xml:space="preserve"> при условии подтверждения фактических затрат</w:t>
      </w:r>
      <w:r w:rsidR="00EF7338" w:rsidRPr="00E551BE">
        <w:rPr>
          <w:rPrChange w:id="178" w:author="Прокофьева Елена Геннадьевна" w:date="2017-06-21T11:28:00Z">
            <w:rPr>
              <w:color w:val="FF0000"/>
            </w:rPr>
          </w:rPrChange>
        </w:rPr>
        <w:t>,</w:t>
      </w:r>
      <w:r w:rsidR="00AF05DD" w:rsidRPr="00E551BE">
        <w:rPr>
          <w:rPrChange w:id="179" w:author="Прокофьева Елена Геннадьевна" w:date="2017-06-21T11:28:00Z">
            <w:rPr>
              <w:color w:val="FF0000"/>
            </w:rPr>
          </w:rPrChange>
        </w:rPr>
        <w:t xml:space="preserve"> оформленных актами</w:t>
      </w:r>
      <w:r w:rsidR="002D6F49" w:rsidRPr="00E551BE">
        <w:rPr>
          <w:rPrChange w:id="180" w:author="Прокофьева Елена Геннадьевна" w:date="2017-06-21T11:28:00Z">
            <w:rPr>
              <w:color w:val="FF0000"/>
            </w:rPr>
          </w:rPrChange>
        </w:rPr>
        <w:t xml:space="preserve"> в соответствии с п.4.35 Договора, но не более сумм, указанных в п.5 и 6 Приложения №1.</w:t>
      </w:r>
    </w:p>
    <w:p w:rsidR="00AF05DD" w:rsidRPr="00E551BE" w:rsidRDefault="00AF05DD" w:rsidP="005141F9">
      <w:pPr>
        <w:autoSpaceDE w:val="0"/>
        <w:autoSpaceDN w:val="0"/>
        <w:adjustRightInd w:val="0"/>
        <w:ind w:firstLine="340"/>
        <w:jc w:val="both"/>
        <w:rPr>
          <w:rPrChange w:id="181" w:author="Прокофьева Елена Геннадьевна" w:date="2017-06-21T11:28:00Z">
            <w:rPr>
              <w:color w:val="FF0000"/>
            </w:rPr>
          </w:rPrChange>
        </w:rPr>
      </w:pPr>
    </w:p>
    <w:p w:rsidR="00826B7C" w:rsidRPr="00E551BE" w:rsidRDefault="00B23F44">
      <w:pPr>
        <w:ind w:firstLine="340"/>
        <w:jc w:val="both"/>
        <w:rPr>
          <w:rPrChange w:id="182" w:author="Прокофьева Елена Геннадьевна" w:date="2017-06-21T11:28:00Z">
            <w:rPr/>
          </w:rPrChange>
        </w:rPr>
      </w:pPr>
      <w:r w:rsidRPr="00E551BE">
        <w:rPr>
          <w:rPrChange w:id="183" w:author="Прокофьева Елена Геннадьевна" w:date="2017-06-21T11:28:00Z">
            <w:rPr/>
          </w:rPrChange>
        </w:rPr>
        <w:t>2.</w:t>
      </w:r>
      <w:r w:rsidR="001A42BB" w:rsidRPr="00E551BE">
        <w:rPr>
          <w:rPrChange w:id="184" w:author="Прокофьева Елена Геннадьевна" w:date="2017-06-21T11:28:00Z">
            <w:rPr/>
          </w:rPrChange>
        </w:rPr>
        <w:t>4</w:t>
      </w:r>
      <w:r w:rsidRPr="00E551BE">
        <w:rPr>
          <w:rPrChange w:id="185" w:author="Прокофьева Елена Геннадьевна" w:date="2017-06-21T11:28:00Z">
            <w:rPr/>
          </w:rPrChange>
        </w:rPr>
        <w:t>.</w:t>
      </w:r>
      <w:r w:rsidR="005141F9" w:rsidRPr="00E551BE">
        <w:rPr>
          <w:rPrChange w:id="186" w:author="Прокофьева Елена Геннадьевна" w:date="2017-06-21T11:28:00Z">
            <w:rPr/>
          </w:rPrChange>
        </w:rPr>
        <w:t>При обнаружении необходимости выполнения дополнительного объема работ в процессе производства работ,</w:t>
      </w:r>
      <w:r w:rsidR="0047709C" w:rsidRPr="00E551BE">
        <w:rPr>
          <w:rPrChange w:id="187" w:author="Прокофьева Елена Геннадьевна" w:date="2017-06-21T11:28:00Z">
            <w:rPr/>
          </w:rPrChange>
        </w:rPr>
        <w:t xml:space="preserve"> возникших не по требованию Заказчика</w:t>
      </w:r>
      <w:r w:rsidR="00681CC4" w:rsidRPr="00E551BE">
        <w:rPr>
          <w:rPrChange w:id="188" w:author="Прокофьева Елена Геннадьевна" w:date="2017-06-21T11:28:00Z">
            <w:rPr/>
          </w:rPrChange>
        </w:rPr>
        <w:t>,</w:t>
      </w:r>
      <w:r w:rsidR="005141F9" w:rsidRPr="00E551BE">
        <w:rPr>
          <w:rPrChange w:id="189" w:author="Прокофьева Елена Геннадьевна" w:date="2017-06-21T11:28:00Z">
            <w:rPr/>
          </w:rPrChange>
        </w:rPr>
        <w:t xml:space="preserve"> стоимость работ по п.2.1. изменению не подлежит.</w:t>
      </w:r>
    </w:p>
    <w:p w:rsidR="00AF05DD" w:rsidRPr="00E551BE" w:rsidDel="00E551BE" w:rsidRDefault="00AF05DD" w:rsidP="005141F9">
      <w:pPr>
        <w:ind w:firstLine="426"/>
        <w:jc w:val="both"/>
        <w:rPr>
          <w:del w:id="190" w:author="Прокофьева Елена Геннадьевна" w:date="2017-06-21T11:28:00Z"/>
          <w:rPrChange w:id="191" w:author="Прокофьева Елена Геннадьевна" w:date="2017-06-21T11:28:00Z">
            <w:rPr>
              <w:del w:id="192" w:author="Прокофьева Елена Геннадьевна" w:date="2017-06-21T11:28:00Z"/>
            </w:rPr>
          </w:rPrChange>
        </w:rPr>
      </w:pPr>
      <w:del w:id="193" w:author="Прокофьева Елена Геннадьевна" w:date="2017-06-21T11:28:00Z">
        <w:r w:rsidRPr="00E551BE" w:rsidDel="00E551BE">
          <w:rPr>
            <w:rPrChange w:id="194" w:author="Прокофьева Елена Геннадьевна" w:date="2017-06-21T11:28:00Z">
              <w:rPr>
                <w:color w:val="FF0000"/>
              </w:rPr>
            </w:rPrChange>
          </w:rPr>
          <w:lastRenderedPageBreak/>
          <w:delText>.</w:delText>
        </w:r>
      </w:del>
    </w:p>
    <w:p w:rsidR="00AF05DD" w:rsidRPr="00E551BE" w:rsidRDefault="00AF05DD" w:rsidP="005141F9">
      <w:pPr>
        <w:ind w:firstLine="426"/>
        <w:jc w:val="both"/>
        <w:rPr>
          <w:rPrChange w:id="195" w:author="Прокофьева Елена Геннадьевна" w:date="2017-06-21T11:28:00Z">
            <w:rPr/>
          </w:rPrChange>
        </w:rPr>
      </w:pPr>
    </w:p>
    <w:p w:rsidR="005141F9" w:rsidRPr="00E551BE" w:rsidRDefault="005141F9" w:rsidP="005141F9">
      <w:pPr>
        <w:keepNext/>
        <w:spacing w:before="120"/>
        <w:ind w:left="360" w:firstLine="348"/>
        <w:jc w:val="center"/>
        <w:outlineLvl w:val="2"/>
        <w:rPr>
          <w:b/>
          <w:bCs/>
          <w:iCs/>
          <w:rPrChange w:id="196" w:author="Прокофьева Елена Геннадьевна" w:date="2017-06-21T11:28:00Z">
            <w:rPr>
              <w:b/>
              <w:bCs/>
              <w:iCs/>
            </w:rPr>
          </w:rPrChange>
        </w:rPr>
      </w:pPr>
      <w:r w:rsidRPr="00E551BE">
        <w:rPr>
          <w:b/>
          <w:bCs/>
          <w:rPrChange w:id="197" w:author="Прокофьева Елена Геннадьевна" w:date="2017-06-21T11:28:00Z">
            <w:rPr>
              <w:b/>
              <w:bCs/>
            </w:rPr>
          </w:rPrChange>
        </w:rPr>
        <w:t>Статья 3. Обеспечение строительными материалами и оборудованием</w:t>
      </w:r>
      <w:r w:rsidRPr="00E551BE">
        <w:rPr>
          <w:b/>
          <w:bCs/>
          <w:iCs/>
          <w:rPrChange w:id="198" w:author="Прокофьева Елена Геннадьевна" w:date="2017-06-21T11:28:00Z">
            <w:rPr>
              <w:b/>
              <w:bCs/>
              <w:iCs/>
            </w:rPr>
          </w:rPrChange>
        </w:rPr>
        <w:t>.</w:t>
      </w:r>
    </w:p>
    <w:p w:rsidR="005141F9" w:rsidRPr="00E551BE" w:rsidRDefault="005141F9" w:rsidP="005141F9">
      <w:pPr>
        <w:autoSpaceDE w:val="0"/>
        <w:autoSpaceDN w:val="0"/>
        <w:adjustRightInd w:val="0"/>
        <w:ind w:firstLine="284"/>
        <w:jc w:val="both"/>
        <w:rPr>
          <w:rPrChange w:id="199" w:author="Прокофьева Елена Геннадьевна" w:date="2017-06-21T11:28:00Z">
            <w:rPr/>
          </w:rPrChange>
        </w:rPr>
      </w:pPr>
      <w:r w:rsidRPr="00E551BE">
        <w:rPr>
          <w:rPrChange w:id="200" w:author="Прокофьева Елена Геннадьевна" w:date="2017-06-21T11:28:00Z">
            <w:rPr/>
          </w:rPrChange>
        </w:rPr>
        <w:t>3.1. Генподрядчик принимает на себя обязательство по обеспечению работ</w:t>
      </w:r>
      <w:r w:rsidR="00EF7338" w:rsidRPr="00E551BE">
        <w:rPr>
          <w:rPrChange w:id="201" w:author="Прокофьева Елена Геннадьевна" w:date="2017-06-21T11:28:00Z">
            <w:rPr/>
          </w:rPrChange>
        </w:rPr>
        <w:t xml:space="preserve"> </w:t>
      </w:r>
      <w:r w:rsidRPr="00E551BE">
        <w:rPr>
          <w:bCs/>
          <w:rPrChange w:id="202" w:author="Прокофьева Елена Геннадьевна" w:date="2017-06-21T11:28:00Z">
            <w:rPr>
              <w:bCs/>
            </w:rPr>
          </w:rPrChange>
        </w:rPr>
        <w:t>по п.1.1. всеми материалами, изделиями и оборудованием согласно</w:t>
      </w:r>
      <w:r w:rsidR="00EF7338" w:rsidRPr="00E551BE">
        <w:rPr>
          <w:bCs/>
          <w:rPrChange w:id="203" w:author="Прокофьева Елена Геннадьевна" w:date="2017-06-21T11:28:00Z">
            <w:rPr>
              <w:bCs/>
            </w:rPr>
          </w:rPrChange>
        </w:rPr>
        <w:t xml:space="preserve"> </w:t>
      </w:r>
      <w:r w:rsidRPr="00E551BE">
        <w:rPr>
          <w:bCs/>
          <w:rPrChange w:id="204" w:author="Прокофьева Елена Геннадьевна" w:date="2017-06-21T11:28:00Z">
            <w:rPr>
              <w:bCs/>
            </w:rPr>
          </w:rPrChange>
        </w:rPr>
        <w:t>разработанной Генподрядчиком проектно-технич</w:t>
      </w:r>
      <w:r w:rsidRPr="00E551BE">
        <w:rPr>
          <w:rPrChange w:id="205" w:author="Прокофьева Елена Геннадьевна" w:date="2017-06-21T11:28:00Z">
            <w:rPr/>
          </w:rPrChange>
        </w:rPr>
        <w:t>еской документации</w:t>
      </w:r>
      <w:r w:rsidR="00EF7338" w:rsidRPr="00E551BE">
        <w:rPr>
          <w:rPrChange w:id="206" w:author="Прокофьева Елена Геннадьевна" w:date="2017-06-21T11:28:00Z">
            <w:rPr/>
          </w:rPrChange>
        </w:rPr>
        <w:t xml:space="preserve"> </w:t>
      </w:r>
      <w:r w:rsidR="00AF05DD" w:rsidRPr="00E551BE">
        <w:rPr>
          <w:rPrChange w:id="207" w:author="Прокофьева Елена Геннадьевна" w:date="2017-06-21T11:28:00Z">
            <w:rPr/>
          </w:rPrChange>
        </w:rPr>
        <w:t xml:space="preserve">на </w:t>
      </w:r>
      <w:r w:rsidR="00AF05DD" w:rsidRPr="00E551BE">
        <w:rPr>
          <w:bCs/>
          <w:rPrChange w:id="208" w:author="Прокофьева Елена Геннадьевна" w:date="2017-06-21T11:28:00Z">
            <w:rPr>
              <w:bCs/>
              <w:color w:val="FF0000"/>
            </w:rPr>
          </w:rPrChange>
        </w:rPr>
        <w:t xml:space="preserve">систему видеонаблюдения для </w:t>
      </w:r>
      <w:proofErr w:type="gramStart"/>
      <w:r w:rsidR="00AF05DD" w:rsidRPr="00E551BE">
        <w:rPr>
          <w:bCs/>
          <w:rPrChange w:id="209" w:author="Прокофьева Елена Геннадьевна" w:date="2017-06-21T11:28:00Z">
            <w:rPr>
              <w:bCs/>
              <w:color w:val="FF0000"/>
            </w:rPr>
          </w:rPrChange>
        </w:rPr>
        <w:t>контроля за</w:t>
      </w:r>
      <w:proofErr w:type="gramEnd"/>
      <w:r w:rsidR="00AF05DD" w:rsidRPr="00E551BE">
        <w:rPr>
          <w:bCs/>
          <w:rPrChange w:id="210" w:author="Прокофьева Елена Геннадьевна" w:date="2017-06-21T11:28:00Z">
            <w:rPr>
              <w:bCs/>
              <w:color w:val="FF0000"/>
            </w:rPr>
          </w:rPrChange>
        </w:rPr>
        <w:t xml:space="preserve"> автотранспортом во время въезда/выезда и погрузки на территории Основной производственной площадки.</w:t>
      </w:r>
    </w:p>
    <w:p w:rsidR="005141F9" w:rsidRPr="00E551BE" w:rsidRDefault="005141F9" w:rsidP="005141F9">
      <w:pPr>
        <w:ind w:firstLine="284"/>
        <w:jc w:val="both"/>
        <w:rPr>
          <w:rPrChange w:id="211" w:author="Прокофьева Елена Геннадьевна" w:date="2017-06-21T11:28:00Z">
            <w:rPr/>
          </w:rPrChange>
        </w:rPr>
      </w:pPr>
      <w:r w:rsidRPr="00E551BE">
        <w:rPr>
          <w:rPrChange w:id="212" w:author="Прокофьева Елена Геннадьевна" w:date="2017-06-21T11:28:00Z">
            <w:rPr/>
          </w:rPrChange>
        </w:rPr>
        <w:t>3.2. Все материалы и оборудование при поступлении на ОАО «</w:t>
      </w:r>
      <w:proofErr w:type="spellStart"/>
      <w:r w:rsidRPr="00E551BE">
        <w:rPr>
          <w:rPrChange w:id="213" w:author="Прокофьева Елена Геннадьевна" w:date="2017-06-21T11:28:00Z">
            <w:rPr/>
          </w:rPrChange>
        </w:rPr>
        <w:t>Славнефть</w:t>
      </w:r>
      <w:proofErr w:type="spellEnd"/>
      <w:r w:rsidRPr="00E551BE">
        <w:rPr>
          <w:rPrChange w:id="214" w:author="Прокофьева Елена Геннадьевна" w:date="2017-06-21T11:28:00Z">
            <w:rPr/>
          </w:rPrChange>
        </w:rPr>
        <w:t>-ЯНОС» проходят входной контроль, согласно требованиям по процедуре качества «Верификация закупленной продукции. Входной контроль оборудования и материалов» СМК-ПК-07.</w:t>
      </w:r>
      <w:r w:rsidR="001A42BB" w:rsidRPr="00E551BE">
        <w:rPr>
          <w:rPrChange w:id="215" w:author="Прокофьева Елена Геннадьевна" w:date="2017-06-21T11:28:00Z">
            <w:rPr>
              <w:sz w:val="22"/>
              <w:szCs w:val="22"/>
            </w:rPr>
          </w:rPrChange>
        </w:rPr>
        <w:t>(данный документ Генподрядчиком получен на момент заключения договора)</w:t>
      </w:r>
    </w:p>
    <w:p w:rsidR="005141F9" w:rsidRPr="00E551BE" w:rsidRDefault="005141F9" w:rsidP="005141F9">
      <w:pPr>
        <w:ind w:firstLine="284"/>
        <w:jc w:val="both"/>
        <w:rPr>
          <w:rPrChange w:id="216" w:author="Прокофьева Елена Геннадьевна" w:date="2017-06-21T11:28:00Z">
            <w:rPr/>
          </w:rPrChange>
        </w:rPr>
      </w:pPr>
      <w:r w:rsidRPr="00E551BE">
        <w:rPr>
          <w:rPrChange w:id="217" w:author="Прокофьева Елена Геннадьевна" w:date="2017-06-21T11:28:00Z">
            <w:rPr/>
          </w:rPrChange>
        </w:rPr>
        <w:t>3.3. Генподрядчик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5141F9" w:rsidRPr="00E551BE" w:rsidRDefault="005141F9" w:rsidP="005141F9">
      <w:pPr>
        <w:ind w:firstLine="284"/>
        <w:jc w:val="both"/>
        <w:rPr>
          <w:rPrChange w:id="218" w:author="Прокофьева Елена Геннадьевна" w:date="2017-06-21T11:28:00Z">
            <w:rPr/>
          </w:rPrChange>
        </w:rPr>
      </w:pPr>
      <w:r w:rsidRPr="00E551BE">
        <w:rPr>
          <w:rPrChange w:id="219" w:author="Прокофьева Елена Геннадьевна" w:date="2017-06-21T11:28:00Z">
            <w:rPr/>
          </w:rPrChange>
        </w:rPr>
        <w:t>3.4. Все предоставляемые для выполнения работ материалы должны иметь (в случаях, предусмотренных законодательством):</w:t>
      </w:r>
    </w:p>
    <w:p w:rsidR="005141F9" w:rsidRPr="00E551BE" w:rsidRDefault="005141F9" w:rsidP="005141F9">
      <w:pPr>
        <w:numPr>
          <w:ilvl w:val="0"/>
          <w:numId w:val="4"/>
        </w:numPr>
        <w:ind w:left="0" w:firstLine="284"/>
        <w:jc w:val="both"/>
        <w:rPr>
          <w:rPrChange w:id="220" w:author="Прокофьева Елена Геннадьевна" w:date="2017-06-21T11:28:00Z">
            <w:rPr/>
          </w:rPrChange>
        </w:rPr>
      </w:pPr>
      <w:r w:rsidRPr="00E551BE">
        <w:rPr>
          <w:rPrChange w:id="221" w:author="Прокофьева Елена Геннадьевна" w:date="2017-06-21T11:28:00Z">
            <w:rPr/>
          </w:rPrChange>
        </w:rPr>
        <w:t xml:space="preserve">Сертификаты </w:t>
      </w:r>
      <w:r w:rsidR="00914523" w:rsidRPr="00E551BE">
        <w:rPr>
          <w:rPrChange w:id="222" w:author="Прокофьева Елена Геннадьевна" w:date="2017-06-21T11:28:00Z">
            <w:rPr/>
          </w:rPrChange>
        </w:rPr>
        <w:t xml:space="preserve">(паспорта) </w:t>
      </w:r>
      <w:r w:rsidRPr="00E551BE">
        <w:rPr>
          <w:rPrChange w:id="223" w:author="Прокофьева Елена Геннадьевна" w:date="2017-06-21T11:28:00Z">
            <w:rPr/>
          </w:rPrChange>
        </w:rPr>
        <w:t>качества, выданные производителем,</w:t>
      </w:r>
    </w:p>
    <w:p w:rsidR="005141F9" w:rsidRPr="00E551BE" w:rsidRDefault="005141F9" w:rsidP="005141F9">
      <w:pPr>
        <w:numPr>
          <w:ilvl w:val="0"/>
          <w:numId w:val="4"/>
        </w:numPr>
        <w:ind w:left="0" w:firstLine="284"/>
        <w:jc w:val="both"/>
        <w:rPr>
          <w:rPrChange w:id="224" w:author="Прокофьева Елена Геннадьевна" w:date="2017-06-21T11:28:00Z">
            <w:rPr/>
          </w:rPrChange>
        </w:rPr>
      </w:pPr>
      <w:r w:rsidRPr="00E551BE">
        <w:rPr>
          <w:rPrChange w:id="225" w:author="Прокофьева Елена Геннадьевна" w:date="2017-06-21T11:28:00Z">
            <w:rPr/>
          </w:rPrChange>
        </w:rPr>
        <w:t xml:space="preserve">Сертификаты </w:t>
      </w:r>
      <w:r w:rsidR="00914523" w:rsidRPr="00E551BE">
        <w:rPr>
          <w:rPrChange w:id="226" w:author="Прокофьева Елена Геннадьевна" w:date="2017-06-21T11:28:00Z">
            <w:rPr/>
          </w:rPrChange>
        </w:rPr>
        <w:t xml:space="preserve"> (декларации) </w:t>
      </w:r>
      <w:r w:rsidRPr="00E551BE">
        <w:rPr>
          <w:rPrChange w:id="227" w:author="Прокофьева Елена Геннадьевна" w:date="2017-06-21T11:28:00Z">
            <w:rPr/>
          </w:rPrChange>
        </w:rPr>
        <w:t xml:space="preserve">соответствия </w:t>
      </w:r>
      <w:r w:rsidR="00914523" w:rsidRPr="00E551BE">
        <w:rPr>
          <w:rPrChange w:id="228" w:author="Прокофьева Елена Геннадьевна" w:date="2017-06-21T11:28:00Z">
            <w:rPr/>
          </w:rPrChange>
        </w:rPr>
        <w:t>требованиям Технических регламентов</w:t>
      </w:r>
      <w:r w:rsidRPr="00E551BE">
        <w:rPr>
          <w:rPrChange w:id="229" w:author="Прокофьева Елена Геннадьевна" w:date="2017-06-21T11:28:00Z">
            <w:rPr/>
          </w:rPrChange>
        </w:rPr>
        <w:t>,</w:t>
      </w:r>
    </w:p>
    <w:p w:rsidR="005141F9" w:rsidRPr="00E551BE" w:rsidRDefault="005141F9" w:rsidP="005141F9">
      <w:pPr>
        <w:numPr>
          <w:ilvl w:val="0"/>
          <w:numId w:val="4"/>
        </w:numPr>
        <w:ind w:left="0" w:firstLine="284"/>
        <w:jc w:val="both"/>
        <w:rPr>
          <w:rPrChange w:id="230" w:author="Прокофьева Елена Геннадьевна" w:date="2017-06-21T11:28:00Z">
            <w:rPr/>
          </w:rPrChange>
        </w:rPr>
      </w:pPr>
      <w:r w:rsidRPr="00E551BE">
        <w:rPr>
          <w:rPrChange w:id="231" w:author="Прокофьева Елена Геннадьевна" w:date="2017-06-21T11:28:00Z">
            <w:rPr/>
          </w:rPrChange>
        </w:rPr>
        <w:t>Сертификаты страны происхождения,</w:t>
      </w:r>
    </w:p>
    <w:p w:rsidR="005141F9" w:rsidRPr="00E551BE" w:rsidRDefault="005141F9" w:rsidP="005141F9">
      <w:pPr>
        <w:numPr>
          <w:ilvl w:val="0"/>
          <w:numId w:val="4"/>
        </w:numPr>
        <w:ind w:left="0" w:firstLine="284"/>
        <w:jc w:val="both"/>
        <w:rPr>
          <w:rPrChange w:id="232" w:author="Прокофьева Елена Геннадьевна" w:date="2017-06-21T11:28:00Z">
            <w:rPr/>
          </w:rPrChange>
        </w:rPr>
      </w:pPr>
      <w:r w:rsidRPr="00E551BE">
        <w:rPr>
          <w:rPrChange w:id="233" w:author="Прокофьева Елена Геннадьевна" w:date="2017-06-21T11:28:00Z">
            <w:rPr/>
          </w:rPrChange>
        </w:rPr>
        <w:t>Технические паспорта и другие документы, удостоверяющие их качество.</w:t>
      </w:r>
    </w:p>
    <w:p w:rsidR="00C07D8D" w:rsidRPr="00E551BE" w:rsidRDefault="001A42BB" w:rsidP="00C07D8D">
      <w:pPr>
        <w:jc w:val="both"/>
        <w:rPr>
          <w:rPrChange w:id="23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235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Поставляемое Генподрядчиком оборудование должно, кроме того, соответствовать требованиям Технических регламентов, в том числе </w:t>
      </w:r>
      <w:proofErr w:type="gramStart"/>
      <w:r w:rsidRPr="00E551BE">
        <w:rPr>
          <w:rPrChange w:id="236" w:author="Прокофьева Елена Геннадьевна" w:date="2017-06-21T11:28:00Z">
            <w:rPr>
              <w:sz w:val="22"/>
              <w:szCs w:val="22"/>
            </w:rPr>
          </w:rPrChange>
        </w:rPr>
        <w:t>ТР</w:t>
      </w:r>
      <w:proofErr w:type="gramEnd"/>
      <w:r w:rsidRPr="00E551BE">
        <w:rPr>
          <w:rPrChange w:id="237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ТС 010/2011 «О безопасности машин и оборудования», ТР ТС 012/2011 «О безопасности оборудования для работы во взрывоопасных средах» ТР ТС 020/2011 «Электромагнитная совместимость технических средств», иметь сертификаты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 </w:t>
      </w:r>
    </w:p>
    <w:p w:rsidR="00C07D8D" w:rsidRPr="00E551BE" w:rsidDel="00E551BE" w:rsidRDefault="001A42BB" w:rsidP="00C07D8D">
      <w:pPr>
        <w:jc w:val="both"/>
        <w:rPr>
          <w:del w:id="238" w:author="Прокофьева Елена Геннадьевна" w:date="2017-06-21T11:28:00Z"/>
          <w:rPrChange w:id="239" w:author="Прокофьева Елена Геннадьевна" w:date="2017-06-21T11:28:00Z">
            <w:rPr>
              <w:del w:id="240" w:author="Прокофьева Елена Геннадьевна" w:date="2017-06-21T11:28:00Z"/>
              <w:sz w:val="22"/>
              <w:szCs w:val="22"/>
            </w:rPr>
          </w:rPrChange>
        </w:rPr>
      </w:pPr>
      <w:r w:rsidRPr="00E551BE">
        <w:rPr>
          <w:rPrChange w:id="241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На оборудование, трубопроводы, на которые распространяется действие </w:t>
      </w:r>
      <w:proofErr w:type="gramStart"/>
      <w:r w:rsidRPr="00E551BE">
        <w:rPr>
          <w:rPrChange w:id="242" w:author="Прокофьева Елена Геннадьевна" w:date="2017-06-21T11:28:00Z">
            <w:rPr>
              <w:sz w:val="22"/>
              <w:szCs w:val="22"/>
            </w:rPr>
          </w:rPrChange>
        </w:rPr>
        <w:t>ТР</w:t>
      </w:r>
      <w:proofErr w:type="gramEnd"/>
      <w:r w:rsidRPr="00E551BE">
        <w:rPr>
          <w:rPrChange w:id="243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ТС 032/2013, Генподрядчик предоставляет Заказчику требуемую ТР ТС 032/2013 документацию.</w:t>
      </w:r>
      <w:r w:rsidR="00F120CE" w:rsidRPr="00E551BE">
        <w:rPr>
          <w:rPrChange w:id="244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</w:t>
      </w:r>
      <w:r w:rsidRPr="00E551BE">
        <w:rPr>
          <w:rPrChange w:id="245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На все вновь монтируемые трубопроводы, не подпадающие под действие требований </w:t>
      </w:r>
      <w:proofErr w:type="gramStart"/>
      <w:r w:rsidRPr="00E551BE">
        <w:rPr>
          <w:rPrChange w:id="246" w:author="Прокофьева Елена Геннадьевна" w:date="2017-06-21T11:28:00Z">
            <w:rPr>
              <w:sz w:val="22"/>
              <w:szCs w:val="22"/>
            </w:rPr>
          </w:rPrChange>
        </w:rPr>
        <w:t>ТР</w:t>
      </w:r>
      <w:proofErr w:type="gramEnd"/>
      <w:r w:rsidRPr="00E551BE">
        <w:rPr>
          <w:rPrChange w:id="247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ТС 032/2013, Генподрядчик предоставляет положительные заключения экспертизы промышленной безопасности на технические устройства.</w:t>
      </w:r>
    </w:p>
    <w:p w:rsidR="001A42BB" w:rsidRPr="00E551BE" w:rsidRDefault="001A42BB" w:rsidP="00E551BE">
      <w:pPr>
        <w:jc w:val="both"/>
        <w:rPr>
          <w:rPrChange w:id="248" w:author="Прокофьева Елена Геннадьевна" w:date="2017-06-21T11:28:00Z">
            <w:rPr>
              <w:sz w:val="22"/>
              <w:szCs w:val="22"/>
            </w:rPr>
          </w:rPrChange>
        </w:rPr>
        <w:pPrChange w:id="249" w:author="Прокофьева Елена Геннадьевна" w:date="2017-06-21T11:28:00Z">
          <w:pPr>
            <w:numPr>
              <w:numId w:val="4"/>
            </w:numPr>
            <w:tabs>
              <w:tab w:val="num" w:pos="720"/>
            </w:tabs>
            <w:ind w:left="720" w:hanging="360"/>
            <w:jc w:val="both"/>
          </w:pPr>
        </w:pPrChange>
      </w:pPr>
    </w:p>
    <w:p w:rsidR="005141F9" w:rsidRPr="00E551BE" w:rsidRDefault="005141F9" w:rsidP="005141F9">
      <w:pPr>
        <w:ind w:firstLine="284"/>
        <w:jc w:val="both"/>
        <w:rPr>
          <w:rPrChange w:id="250" w:author="Прокофьева Елена Геннадьевна" w:date="2017-06-21T11:28:00Z">
            <w:rPr/>
          </w:rPrChange>
        </w:rPr>
      </w:pPr>
      <w:r w:rsidRPr="00E551BE">
        <w:rPr>
          <w:rPrChange w:id="251" w:author="Прокофьева Елена Геннадьевна" w:date="2017-06-21T11:28:00Z">
            <w:rPr/>
          </w:rPrChange>
        </w:rPr>
        <w:t>Подлинники, либо нотариально заверенные копии указанных документов, на поставляемое Генподрядчиком по настоящему договору оборудование и технологические трубопроводы, Генподрядчик передает Заказчику в соответствии с</w:t>
      </w:r>
      <w:r w:rsidR="001A42BB" w:rsidRPr="00E551BE">
        <w:rPr>
          <w:rPrChange w:id="252" w:author="Прокофьева Елена Геннадьевна" w:date="2017-06-21T11:28:00Z">
            <w:rPr/>
          </w:rPrChange>
        </w:rPr>
        <w:t xml:space="preserve">о Статьей 7 </w:t>
      </w:r>
      <w:r w:rsidRPr="00E551BE">
        <w:rPr>
          <w:rPrChange w:id="253" w:author="Прокофьева Елена Геннадьевна" w:date="2017-06-21T11:28:00Z">
            <w:rPr/>
          </w:rPrChange>
        </w:rPr>
        <w:t>настоящего договора.</w:t>
      </w:r>
    </w:p>
    <w:p w:rsidR="005141F9" w:rsidRPr="00E551BE" w:rsidRDefault="005141F9" w:rsidP="005141F9">
      <w:pPr>
        <w:ind w:firstLine="284"/>
        <w:jc w:val="both"/>
        <w:rPr>
          <w:rPrChange w:id="254" w:author="Прокофьева Елена Геннадьевна" w:date="2017-06-21T11:28:00Z">
            <w:rPr/>
          </w:rPrChange>
        </w:rPr>
      </w:pPr>
      <w:r w:rsidRPr="00E551BE">
        <w:rPr>
          <w:rPrChange w:id="255" w:author="Прокофьева Елена Геннадьевна" w:date="2017-06-21T11:28:00Z">
            <w:rPr/>
          </w:rPrChange>
        </w:rPr>
        <w:t>3.5. Сторона, предоставившая материалы и оборудование, несет ответственность за их не соответствие техническим спецификациям, государственным стандартам и техническим условиям.</w:t>
      </w:r>
    </w:p>
    <w:p w:rsidR="005141F9" w:rsidRPr="00E551BE" w:rsidRDefault="005141F9" w:rsidP="005141F9">
      <w:pPr>
        <w:ind w:firstLine="348"/>
        <w:jc w:val="center"/>
        <w:rPr>
          <w:b/>
          <w:iCs/>
          <w:rPrChange w:id="256" w:author="Прокофьева Елена Геннадьевна" w:date="2017-06-21T11:28:00Z">
            <w:rPr>
              <w:b/>
              <w:iCs/>
            </w:rPr>
          </w:rPrChange>
        </w:rPr>
      </w:pPr>
    </w:p>
    <w:p w:rsidR="005141F9" w:rsidRPr="00E551BE" w:rsidRDefault="005141F9" w:rsidP="005141F9">
      <w:pPr>
        <w:ind w:firstLine="348"/>
        <w:jc w:val="center"/>
        <w:rPr>
          <w:b/>
          <w:iCs/>
          <w:rPrChange w:id="257" w:author="Прокофьева Елена Геннадьевна" w:date="2017-06-21T11:28:00Z">
            <w:rPr>
              <w:b/>
              <w:iCs/>
            </w:rPr>
          </w:rPrChange>
        </w:rPr>
      </w:pPr>
      <w:r w:rsidRPr="00E551BE">
        <w:rPr>
          <w:b/>
          <w:iCs/>
          <w:rPrChange w:id="258" w:author="Прокофьева Елена Геннадьевна" w:date="2017-06-21T11:28:00Z">
            <w:rPr>
              <w:b/>
              <w:iCs/>
            </w:rPr>
          </w:rPrChange>
        </w:rPr>
        <w:t>Статья 4. Обязанности Генподрядчика</w:t>
      </w:r>
    </w:p>
    <w:p w:rsidR="005141F9" w:rsidRPr="00E551BE" w:rsidRDefault="005141F9" w:rsidP="005141F9">
      <w:pPr>
        <w:tabs>
          <w:tab w:val="left" w:pos="1240"/>
        </w:tabs>
        <w:ind w:firstLine="348"/>
        <w:jc w:val="center"/>
        <w:rPr>
          <w:b/>
          <w:rPrChange w:id="259" w:author="Прокофьева Елена Геннадьевна" w:date="2017-06-21T11:28:00Z">
            <w:rPr>
              <w:b/>
            </w:rPr>
          </w:rPrChange>
        </w:rPr>
      </w:pPr>
      <w:r w:rsidRPr="00E551BE">
        <w:rPr>
          <w:b/>
          <w:rPrChange w:id="260" w:author="Прокофьева Елена Геннадьевна" w:date="2017-06-21T11:28:00Z">
            <w:rPr>
              <w:b/>
            </w:rPr>
          </w:rPrChange>
        </w:rPr>
        <w:t>Для выполнения работ по настоящему договору Генподрядчик обязан:</w:t>
      </w:r>
    </w:p>
    <w:p w:rsidR="005141F9" w:rsidRPr="00E551BE" w:rsidRDefault="005141F9" w:rsidP="005141F9">
      <w:pPr>
        <w:tabs>
          <w:tab w:val="left" w:pos="1240"/>
        </w:tabs>
        <w:ind w:firstLine="348"/>
        <w:jc w:val="center"/>
        <w:rPr>
          <w:b/>
          <w:rPrChange w:id="261" w:author="Прокофьева Елена Геннадьевна" w:date="2017-06-21T11:28:00Z">
            <w:rPr>
              <w:b/>
            </w:rPr>
          </w:rPrChange>
        </w:rPr>
      </w:pPr>
    </w:p>
    <w:p w:rsidR="00BA2B16" w:rsidRPr="00E551BE" w:rsidRDefault="005141F9" w:rsidP="00A12AC9">
      <w:pPr>
        <w:ind w:firstLine="284"/>
        <w:jc w:val="both"/>
        <w:rPr>
          <w:i/>
          <w:rPrChange w:id="262" w:author="Прокофьева Елена Геннадьевна" w:date="2017-06-21T11:28:00Z">
            <w:rPr>
              <w:i/>
            </w:rPr>
          </w:rPrChange>
        </w:rPr>
      </w:pPr>
      <w:r w:rsidRPr="00E551BE">
        <w:rPr>
          <w:i/>
          <w:rPrChange w:id="263" w:author="Прокофьева Елена Геннадьевна" w:date="2017-06-21T11:28:00Z">
            <w:rPr>
              <w:i/>
            </w:rPr>
          </w:rPrChange>
        </w:rPr>
        <w:t xml:space="preserve">4.1. </w:t>
      </w:r>
      <w:r w:rsidR="00B46732" w:rsidRPr="00E551BE">
        <w:rPr>
          <w:i/>
          <w:rPrChange w:id="264" w:author="Прокофьева Елена Геннадьевна" w:date="2017-06-21T11:28:00Z">
            <w:rPr>
              <w:i/>
            </w:rPr>
          </w:rPrChange>
        </w:rPr>
        <w:t>При проектировании Генподрядчик обязан</w:t>
      </w:r>
      <w:r w:rsidR="00BA2B16" w:rsidRPr="00E551BE">
        <w:rPr>
          <w:i/>
          <w:rPrChange w:id="265" w:author="Прокофьева Елена Геннадьевна" w:date="2017-06-21T11:28:00Z">
            <w:rPr>
              <w:i/>
            </w:rPr>
          </w:rPrChange>
        </w:rPr>
        <w:t>:</w:t>
      </w:r>
    </w:p>
    <w:p w:rsidR="005141F9" w:rsidRPr="00E551BE" w:rsidRDefault="00BA2B16" w:rsidP="00A12AC9">
      <w:pPr>
        <w:ind w:firstLine="284"/>
        <w:jc w:val="both"/>
        <w:rPr>
          <w:spacing w:val="4"/>
          <w:u w:val="single"/>
          <w:rPrChange w:id="266" w:author="Прокофьева Елена Геннадьевна" w:date="2017-06-21T11:28:00Z">
            <w:rPr>
              <w:spacing w:val="4"/>
              <w:u w:val="single"/>
            </w:rPr>
          </w:rPrChange>
        </w:rPr>
      </w:pPr>
      <w:r w:rsidRPr="00E551BE">
        <w:rPr>
          <w:rPrChange w:id="267" w:author="Прокофьева Елена Геннадьевна" w:date="2017-06-21T11:28:00Z">
            <w:rPr/>
          </w:rPrChange>
        </w:rPr>
        <w:t>Н</w:t>
      </w:r>
      <w:r w:rsidR="005141F9" w:rsidRPr="00E551BE">
        <w:rPr>
          <w:rPrChange w:id="268" w:author="Прокофьева Елена Геннадьевна" w:date="2017-06-21T11:28:00Z">
            <w:rPr/>
          </w:rPrChange>
        </w:rPr>
        <w:t>а основании в</w:t>
      </w:r>
      <w:r w:rsidR="00E0501D" w:rsidRPr="00E551BE">
        <w:rPr>
          <w:rPrChange w:id="269" w:author="Прокофьева Елена Геннадьевна" w:date="2017-06-21T11:28:00Z">
            <w:rPr/>
          </w:rPrChange>
        </w:rPr>
        <w:t>ыдаваемо</w:t>
      </w:r>
      <w:r w:rsidR="00556A7E" w:rsidRPr="00E551BE">
        <w:rPr>
          <w:rPrChange w:id="270" w:author="Прокофьева Елена Геннадьевна" w:date="2017-06-21T11:28:00Z">
            <w:rPr/>
          </w:rPrChange>
        </w:rPr>
        <w:t>го</w:t>
      </w:r>
      <w:r w:rsidR="00E0501D" w:rsidRPr="00E551BE">
        <w:rPr>
          <w:rPrChange w:id="271" w:author="Прокофьева Елена Геннадьевна" w:date="2017-06-21T11:28:00Z">
            <w:rPr/>
          </w:rPrChange>
        </w:rPr>
        <w:t xml:space="preserve"> Заказчиком</w:t>
      </w:r>
      <w:r w:rsidR="00EF7338" w:rsidRPr="00E551BE">
        <w:rPr>
          <w:rPrChange w:id="272" w:author="Прокофьева Елена Геннадьевна" w:date="2017-06-21T11:28:00Z">
            <w:rPr/>
          </w:rPrChange>
        </w:rPr>
        <w:t xml:space="preserve"> </w:t>
      </w:r>
      <w:r w:rsidR="00AF05DD" w:rsidRPr="00E551BE">
        <w:rPr>
          <w:rPrChange w:id="273" w:author="Прокофьева Елена Геннадьевна" w:date="2017-06-21T11:28:00Z">
            <w:rPr/>
          </w:rPrChange>
        </w:rPr>
        <w:t xml:space="preserve">Комплексного задания на выполнение работ по проектированию, поставке, монтажу и наладке системы видеонаблюдения для </w:t>
      </w:r>
      <w:proofErr w:type="gramStart"/>
      <w:r w:rsidR="00AF05DD" w:rsidRPr="00E551BE">
        <w:rPr>
          <w:rPrChange w:id="274" w:author="Прокофьева Елена Геннадьевна" w:date="2017-06-21T11:28:00Z">
            <w:rPr/>
          </w:rPrChange>
        </w:rPr>
        <w:t>контроля за</w:t>
      </w:r>
      <w:proofErr w:type="gramEnd"/>
      <w:r w:rsidR="00AF05DD" w:rsidRPr="00E551BE">
        <w:rPr>
          <w:rPrChange w:id="275" w:author="Прокофьева Елена Геннадьевна" w:date="2017-06-21T11:28:00Z">
            <w:rPr/>
          </w:rPrChange>
        </w:rPr>
        <w:t xml:space="preserve"> автотранспортом во время въезда/выезда и погрузки на территории Основной производственной площадки № 24-14-К</w:t>
      </w:r>
      <w:r w:rsidR="005141F9" w:rsidRPr="00E551BE">
        <w:rPr>
          <w:spacing w:val="4"/>
          <w:rPrChange w:id="276" w:author="Прокофьева Елена Геннадьевна" w:date="2017-06-21T11:28:00Z">
            <w:rPr>
              <w:spacing w:val="4"/>
            </w:rPr>
          </w:rPrChange>
        </w:rPr>
        <w:t>, указанно</w:t>
      </w:r>
      <w:r w:rsidR="00164D87" w:rsidRPr="00E551BE">
        <w:rPr>
          <w:spacing w:val="4"/>
          <w:rPrChange w:id="277" w:author="Прокофьева Елена Геннадьевна" w:date="2017-06-21T11:28:00Z">
            <w:rPr>
              <w:spacing w:val="4"/>
            </w:rPr>
          </w:rPrChange>
        </w:rPr>
        <w:t>го</w:t>
      </w:r>
      <w:r w:rsidR="005141F9" w:rsidRPr="00E551BE">
        <w:rPr>
          <w:spacing w:val="4"/>
          <w:rPrChange w:id="278" w:author="Прокофьева Елена Геннадьевна" w:date="2017-06-21T11:28:00Z">
            <w:rPr>
              <w:spacing w:val="4"/>
            </w:rPr>
          </w:rPrChange>
        </w:rPr>
        <w:t xml:space="preserve"> в Приложении №</w:t>
      </w:r>
      <w:r w:rsidR="00ED0B7A" w:rsidRPr="00E551BE">
        <w:rPr>
          <w:spacing w:val="4"/>
          <w:rPrChange w:id="279" w:author="Прокофьева Елена Геннадьевна" w:date="2017-06-21T11:28:00Z">
            <w:rPr>
              <w:spacing w:val="4"/>
            </w:rPr>
          </w:rPrChange>
        </w:rPr>
        <w:t>9</w:t>
      </w:r>
      <w:r w:rsidR="005141F9" w:rsidRPr="00E551BE">
        <w:rPr>
          <w:spacing w:val="4"/>
          <w:rPrChange w:id="280" w:author="Прокофьева Елена Геннадьевна" w:date="2017-06-21T11:28:00Z">
            <w:rPr>
              <w:spacing w:val="4"/>
            </w:rPr>
          </w:rPrChange>
        </w:rPr>
        <w:t>к настоящему Договору, разработать проектно-техническую документацию, передать ее Заказчику на рассмотрение</w:t>
      </w:r>
      <w:r w:rsidR="005141F9" w:rsidRPr="00E551BE">
        <w:rPr>
          <w:rPrChange w:id="281" w:author="Прокофьева Елена Геннадьевна" w:date="2017-06-21T11:28:00Z">
            <w:rPr/>
          </w:rPrChange>
        </w:rPr>
        <w:t>.</w:t>
      </w:r>
      <w:r w:rsidR="005141F9" w:rsidRPr="00E551BE">
        <w:rPr>
          <w:spacing w:val="4"/>
          <w:rPrChange w:id="282" w:author="Прокофьева Елена Геннадьевна" w:date="2017-06-21T11:28:00Z">
            <w:rPr>
              <w:spacing w:val="4"/>
            </w:rPr>
          </w:rPrChange>
        </w:rPr>
        <w:t xml:space="preserve"> Документация должна быть в обязательном порядке согласована с Заказчиком</w:t>
      </w:r>
      <w:r w:rsidR="00D62C30" w:rsidRPr="00E551BE">
        <w:rPr>
          <w:spacing w:val="4"/>
          <w:rPrChange w:id="283" w:author="Прокофьева Елена Геннадьевна" w:date="2017-06-21T11:28:00Z">
            <w:rPr>
              <w:spacing w:val="4"/>
            </w:rPr>
          </w:rPrChange>
        </w:rPr>
        <w:t>.</w:t>
      </w:r>
    </w:p>
    <w:p w:rsidR="005141F9" w:rsidRPr="00E551BE" w:rsidRDefault="005141F9" w:rsidP="00A12AC9">
      <w:pPr>
        <w:ind w:firstLine="284"/>
        <w:jc w:val="both"/>
        <w:rPr>
          <w:spacing w:val="4"/>
          <w:rPrChange w:id="284" w:author="Прокофьева Елена Геннадьевна" w:date="2017-06-21T11:28:00Z">
            <w:rPr>
              <w:spacing w:val="4"/>
            </w:rPr>
          </w:rPrChange>
        </w:rPr>
      </w:pPr>
      <w:r w:rsidRPr="00E551BE">
        <w:rPr>
          <w:spacing w:val="4"/>
          <w:rPrChange w:id="285" w:author="Прокофьева Елена Геннадьевна" w:date="2017-06-21T11:28:00Z">
            <w:rPr>
              <w:spacing w:val="4"/>
            </w:rPr>
          </w:rPrChange>
        </w:rPr>
        <w:t xml:space="preserve">После согласования и утверждения </w:t>
      </w:r>
      <w:r w:rsidRPr="00E551BE">
        <w:rPr>
          <w:rPrChange w:id="286" w:author="Прокофьева Елена Геннадьевна" w:date="2017-06-21T11:28:00Z">
            <w:rPr/>
          </w:rPrChange>
        </w:rPr>
        <w:t xml:space="preserve">разработанная проектная/рабочая документация передается Генподрядчиком Заказчику на русском языке, в четырех экземплярах на бумажном носителе и в одном экземпляре на электронном носителе (сметная документация передается на электронном носителе в формате сметной программы и в формате программы </w:t>
      </w:r>
      <w:proofErr w:type="spellStart"/>
      <w:r w:rsidRPr="00E551BE">
        <w:rPr>
          <w:rPrChange w:id="287" w:author="Прокофьева Елена Геннадьевна" w:date="2017-06-21T11:28:00Z">
            <w:rPr/>
          </w:rPrChange>
        </w:rPr>
        <w:t>Excel</w:t>
      </w:r>
      <w:proofErr w:type="spellEnd"/>
      <w:r w:rsidRPr="00E551BE">
        <w:rPr>
          <w:rPrChange w:id="288" w:author="Прокофьева Елена Геннадьевна" w:date="2017-06-21T11:28:00Z">
            <w:rPr/>
          </w:rPrChange>
        </w:rPr>
        <w:t xml:space="preserve">, прочая документация - в формате </w:t>
      </w:r>
      <w:r w:rsidRPr="00E551BE">
        <w:rPr>
          <w:lang w:val="en-US"/>
          <w:rPrChange w:id="289" w:author="Прокофьева Елена Геннадьевна" w:date="2017-06-21T11:28:00Z">
            <w:rPr>
              <w:lang w:val="en-US"/>
            </w:rPr>
          </w:rPrChange>
        </w:rPr>
        <w:t>PDF</w:t>
      </w:r>
      <w:r w:rsidRPr="00E551BE">
        <w:rPr>
          <w:rPrChange w:id="290" w:author="Прокофьева Елена Геннадьевна" w:date="2017-06-21T11:28:00Z">
            <w:rPr/>
          </w:rPrChange>
        </w:rPr>
        <w:t>)</w:t>
      </w:r>
      <w:r w:rsidRPr="00E551BE">
        <w:rPr>
          <w:spacing w:val="4"/>
          <w:rPrChange w:id="291" w:author="Прокофьева Елена Геннадьевна" w:date="2017-06-21T11:28:00Z">
            <w:rPr>
              <w:spacing w:val="4"/>
            </w:rPr>
          </w:rPrChange>
        </w:rPr>
        <w:t>. Два экземпляра Документации, остаются у Заказчика.</w:t>
      </w:r>
    </w:p>
    <w:p w:rsidR="00B17E66" w:rsidRPr="00E551BE" w:rsidRDefault="00A12AC9" w:rsidP="00A12AC9">
      <w:pPr>
        <w:suppressAutoHyphens/>
        <w:ind w:firstLine="284"/>
        <w:jc w:val="both"/>
        <w:rPr>
          <w:rPrChange w:id="292" w:author="Прокофьева Елена Геннадьевна" w:date="2017-06-21T11:28:00Z">
            <w:rPr/>
          </w:rPrChange>
        </w:rPr>
      </w:pPr>
      <w:r w:rsidRPr="00E551BE">
        <w:rPr>
          <w:rPrChange w:id="293" w:author="Прокофьева Елена Геннадьевна" w:date="2017-06-21T11:28:00Z">
            <w:rPr/>
          </w:rPrChange>
        </w:rPr>
        <w:lastRenderedPageBreak/>
        <w:t>4.1.1.</w:t>
      </w:r>
      <w:r w:rsidR="00B17E66" w:rsidRPr="00E551BE">
        <w:rPr>
          <w:rPrChange w:id="294" w:author="Прокофьева Елена Геннадьевна" w:date="2017-06-21T11:28:00Z">
            <w:rPr/>
          </w:rPrChange>
        </w:rPr>
        <w:t>Составить и передать Заказчику перечень разделов проекта (проектов) не позднее пятнадцати дней со дня заключения договора, если другие сроки не предусмотрены договором (дополнительным соглашением).</w:t>
      </w:r>
    </w:p>
    <w:p w:rsidR="005141F9" w:rsidRPr="00E551BE" w:rsidRDefault="00A12AC9" w:rsidP="00A12AC9">
      <w:pPr>
        <w:suppressAutoHyphens/>
        <w:ind w:firstLine="284"/>
        <w:jc w:val="both"/>
        <w:rPr>
          <w:rPrChange w:id="295" w:author="Прокофьева Елена Геннадьевна" w:date="2017-06-21T11:28:00Z">
            <w:rPr/>
          </w:rPrChange>
        </w:rPr>
      </w:pPr>
      <w:r w:rsidRPr="00E551BE">
        <w:rPr>
          <w:rPrChange w:id="296" w:author="Прокофьева Елена Геннадьевна" w:date="2017-06-21T11:28:00Z">
            <w:rPr/>
          </w:rPrChange>
        </w:rPr>
        <w:t>4.1.2</w:t>
      </w:r>
      <w:r w:rsidR="005141F9" w:rsidRPr="00E551BE">
        <w:rPr>
          <w:rPrChange w:id="297" w:author="Прокофьева Елена Геннадьевна" w:date="2017-06-21T11:28:00Z">
            <w:rPr/>
          </w:rPrChange>
        </w:rPr>
        <w:t>. Участвовать по требованию Заказчика в совещаниях по рассмотрению и согласованию промежуточных результатов проектных работ и оформлять протоколы совещаний.</w:t>
      </w:r>
      <w:r w:rsidR="00437129" w:rsidRPr="00E551BE">
        <w:rPr>
          <w:bCs/>
          <w:rPrChange w:id="298" w:author="Прокофьева Елена Геннадьевна" w:date="2017-06-21T11:28:00Z">
            <w:rPr>
              <w:bCs/>
            </w:rPr>
          </w:rPrChange>
        </w:rPr>
        <w:t xml:space="preserve"> Обеспечить возможность внепланового прибытия специалистов </w:t>
      </w:r>
      <w:r w:rsidR="00FD6160" w:rsidRPr="00E551BE">
        <w:rPr>
          <w:bCs/>
          <w:rPrChange w:id="299" w:author="Прокофьева Елена Геннадьевна" w:date="2017-06-21T11:28:00Z">
            <w:rPr>
              <w:bCs/>
            </w:rPr>
          </w:rPrChange>
        </w:rPr>
        <w:t>Ген</w:t>
      </w:r>
      <w:r w:rsidR="00437129" w:rsidRPr="00E551BE">
        <w:rPr>
          <w:bCs/>
          <w:rPrChange w:id="300" w:author="Прокофьева Елена Геннадьевна" w:date="2017-06-21T11:28:00Z">
            <w:rPr>
              <w:bCs/>
            </w:rPr>
          </w:rPrChange>
        </w:rPr>
        <w:t>подрядчика (субподрядчика) на объект по письменному запросу Заказчика в течение 2-х суток.</w:t>
      </w:r>
    </w:p>
    <w:p w:rsidR="00164D87" w:rsidRPr="00E551BE" w:rsidRDefault="007428CF" w:rsidP="00A12AC9">
      <w:pPr>
        <w:suppressAutoHyphens/>
        <w:ind w:firstLine="284"/>
        <w:jc w:val="both"/>
        <w:rPr>
          <w:b/>
          <w:rPrChange w:id="301" w:author="Прокофьева Елена Геннадьевна" w:date="2017-06-21T11:28:00Z">
            <w:rPr>
              <w:b/>
            </w:rPr>
          </w:rPrChange>
        </w:rPr>
      </w:pPr>
      <w:r w:rsidRPr="00E551BE">
        <w:rPr>
          <w:rPrChange w:id="302" w:author="Прокофьева Елена Геннадьевна" w:date="2017-06-21T11:28:00Z">
            <w:rPr/>
          </w:rPrChange>
        </w:rPr>
        <w:t xml:space="preserve">4.1.3. </w:t>
      </w:r>
      <w:bookmarkStart w:id="303" w:name="_Ref413765819"/>
      <w:proofErr w:type="gramStart"/>
      <w:r w:rsidRPr="00E551BE">
        <w:rPr>
          <w:rPrChange w:id="304" w:author="Прокофьева Елена Геннадьевна" w:date="2017-06-21T11:28:00Z">
            <w:rPr/>
          </w:rPrChange>
        </w:rPr>
        <w:t>В случае необходимости организовать проведение инженерных изысканий и обследование строительных конструкций (с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работ, выданного Заказчиком в лице владельца объекта), а также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</w:t>
      </w:r>
      <w:proofErr w:type="gramEnd"/>
    </w:p>
    <w:p w:rsidR="00593751" w:rsidRPr="00E551BE" w:rsidRDefault="00164D87" w:rsidP="00A12AC9">
      <w:pPr>
        <w:suppressAutoHyphens/>
        <w:ind w:firstLine="284"/>
        <w:jc w:val="both"/>
        <w:rPr>
          <w:rPrChange w:id="305" w:author="Прокофьева Елена Геннадьевна" w:date="2017-06-21T11:28:00Z">
            <w:rPr/>
          </w:rPrChange>
        </w:rPr>
      </w:pPr>
      <w:r w:rsidRPr="00E551BE">
        <w:rPr>
          <w:rPrChange w:id="306" w:author="Прокофьева Елена Геннадьевна" w:date="2017-06-21T11:28:00Z">
            <w:rPr/>
          </w:rPrChange>
        </w:rPr>
        <w:t xml:space="preserve">4.1.4. </w:t>
      </w:r>
      <w:r w:rsidR="007428CF" w:rsidRPr="00E551BE">
        <w:rPr>
          <w:rPrChange w:id="307" w:author="Прокофьева Елена Геннадьевна" w:date="2017-06-21T11:28:00Z">
            <w:rPr/>
          </w:rPrChange>
        </w:rPr>
        <w:t>Собранная информация и документация должна быть подписана</w:t>
      </w:r>
      <w:r w:rsidR="00F120CE" w:rsidRPr="00E551BE">
        <w:rPr>
          <w:rPrChange w:id="308" w:author="Прокофьева Елена Геннадьевна" w:date="2017-06-21T11:28:00Z">
            <w:rPr/>
          </w:rPrChange>
        </w:rPr>
        <w:t xml:space="preserve"> </w:t>
      </w:r>
      <w:r w:rsidR="00530D4A" w:rsidRPr="00E551BE">
        <w:rPr>
          <w:rPrChange w:id="309" w:author="Прокофьева Елена Геннадьевна" w:date="2017-06-21T11:28:00Z">
            <w:rPr/>
          </w:rPrChange>
        </w:rPr>
        <w:t>Заказчиком.</w:t>
      </w:r>
      <w:bookmarkEnd w:id="303"/>
    </w:p>
    <w:p w:rsidR="00593751" w:rsidRPr="00E551BE" w:rsidRDefault="007428CF" w:rsidP="00BA2B16">
      <w:pPr>
        <w:numPr>
          <w:ilvl w:val="2"/>
          <w:numId w:val="20"/>
        </w:numPr>
        <w:suppressAutoHyphens/>
        <w:ind w:left="0" w:firstLine="284"/>
        <w:jc w:val="both"/>
        <w:rPr>
          <w:rPrChange w:id="310" w:author="Прокофьева Елена Геннадьевна" w:date="2017-06-21T11:28:00Z">
            <w:rPr/>
          </w:rPrChange>
        </w:rPr>
      </w:pPr>
      <w:r w:rsidRPr="00E551BE">
        <w:rPr>
          <w:rPrChange w:id="311" w:author="Прокофьева Елена Геннадьевна" w:date="2017-06-21T11:28:00Z">
            <w:rPr/>
          </w:rPrChange>
        </w:rPr>
        <w:t>В случае необходимости прокладки инженерных сетей,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(сетей, трубопроводов и т.п.) технических условий с целью обеспечения безопасного производства работ.</w:t>
      </w:r>
    </w:p>
    <w:p w:rsidR="005141F9" w:rsidRPr="00E551BE" w:rsidRDefault="007428CF" w:rsidP="00491894">
      <w:pPr>
        <w:suppressAutoHyphens/>
        <w:ind w:firstLine="284"/>
        <w:jc w:val="both"/>
        <w:rPr>
          <w:rPrChange w:id="312" w:author="Прокофьева Елена Геннадьевна" w:date="2017-06-21T11:28:00Z">
            <w:rPr/>
          </w:rPrChange>
        </w:rPr>
      </w:pPr>
      <w:r w:rsidRPr="00E551BE">
        <w:rPr>
          <w:rPrChange w:id="313" w:author="Прокофьева Елена Геннадьевна" w:date="2017-06-21T11:28:00Z">
            <w:rPr/>
          </w:rPrChange>
        </w:rPr>
        <w:t>4.1.6</w:t>
      </w:r>
      <w:r w:rsidR="000979E0" w:rsidRPr="00E551BE">
        <w:rPr>
          <w:rPrChange w:id="314" w:author="Прокофьева Елена Геннадьевна" w:date="2017-06-21T11:28:00Z">
            <w:rPr/>
          </w:rPrChange>
        </w:rPr>
        <w:t>.</w:t>
      </w:r>
      <w:r w:rsidRPr="00E551BE">
        <w:rPr>
          <w:rPrChange w:id="315" w:author="Прокофьева Елена Геннадьевна" w:date="2017-06-21T11:28:00Z">
            <w:rPr/>
          </w:rPrChange>
        </w:rPr>
        <w:t xml:space="preserve"> Разработать сметы на проведение пусконаладочных работ, связанных с подготовкой к эксплуатации слаботочных, контрольных и питающих кабелей систем электроснабжения и других систем, связанных с эксплуатацией электрических кабелей.</w:t>
      </w:r>
    </w:p>
    <w:p w:rsidR="00A12AC9" w:rsidRPr="00E551BE" w:rsidRDefault="00F26AF8" w:rsidP="001F0B2C">
      <w:pPr>
        <w:ind w:firstLine="284"/>
        <w:jc w:val="both"/>
        <w:rPr>
          <w:rPrChange w:id="316" w:author="Прокофьева Елена Геннадьевна" w:date="2017-06-21T11:28:00Z">
            <w:rPr/>
          </w:rPrChange>
        </w:rPr>
      </w:pPr>
      <w:r w:rsidRPr="00E551BE">
        <w:rPr>
          <w:rPrChange w:id="317" w:author="Прокофьева Елена Геннадьевна" w:date="2017-06-21T11:28:00Z">
            <w:rPr/>
          </w:rPrChange>
        </w:rPr>
        <w:t>4.1.</w:t>
      </w:r>
      <w:r w:rsidR="00206104" w:rsidRPr="00E551BE">
        <w:rPr>
          <w:rPrChange w:id="318" w:author="Прокофьева Елена Геннадьевна" w:date="2017-06-21T11:28:00Z">
            <w:rPr/>
          </w:rPrChange>
        </w:rPr>
        <w:t>7</w:t>
      </w:r>
      <w:r w:rsidRPr="00E551BE">
        <w:rPr>
          <w:rPrChange w:id="319" w:author="Прокофьева Елена Геннадьевна" w:date="2017-06-21T11:28:00Z">
            <w:rPr/>
          </w:rPrChange>
        </w:rPr>
        <w:t xml:space="preserve">. </w:t>
      </w:r>
      <w:r w:rsidR="003A37FA" w:rsidRPr="00E551BE">
        <w:rPr>
          <w:rPrChange w:id="320" w:author="Прокофьева Елена Геннадьевна" w:date="2017-06-21T11:28:00Z">
            <w:rPr/>
          </w:rPrChange>
        </w:rPr>
        <w:t>При разработке заказных спецификаций руководствоваться следующим:</w:t>
      </w:r>
    </w:p>
    <w:p w:rsidR="003A37FA" w:rsidRPr="00E551BE" w:rsidRDefault="00A12AC9" w:rsidP="008D4097">
      <w:pPr>
        <w:pStyle w:val="aff1"/>
        <w:suppressAutoHyphens/>
        <w:spacing w:before="0" w:beforeAutospacing="0" w:after="0" w:afterAutospacing="0"/>
        <w:ind w:right="0" w:firstLine="284"/>
        <w:jc w:val="both"/>
        <w:rPr>
          <w:rFonts w:ascii="Times New Roman" w:hAnsi="Times New Roman" w:cs="Times New Roman"/>
          <w:sz w:val="24"/>
          <w:szCs w:val="24"/>
          <w:rPrChange w:id="321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E551BE">
        <w:rPr>
          <w:rFonts w:ascii="Times New Roman" w:hAnsi="Times New Roman" w:cs="Times New Roman"/>
          <w:sz w:val="24"/>
          <w:szCs w:val="24"/>
          <w:rPrChange w:id="322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>4.1.</w:t>
      </w:r>
      <w:r w:rsidR="00206104" w:rsidRPr="00E551BE">
        <w:rPr>
          <w:rFonts w:ascii="Times New Roman" w:hAnsi="Times New Roman" w:cs="Times New Roman"/>
          <w:sz w:val="24"/>
          <w:szCs w:val="24"/>
          <w:rPrChange w:id="323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>8</w:t>
      </w:r>
      <w:r w:rsidR="001F0B2C" w:rsidRPr="00E551BE">
        <w:rPr>
          <w:rFonts w:ascii="Times New Roman" w:hAnsi="Times New Roman" w:cs="Times New Roman"/>
          <w:sz w:val="24"/>
          <w:szCs w:val="24"/>
          <w:rPrChange w:id="324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>.</w:t>
      </w:r>
      <w:r w:rsidR="003A37FA" w:rsidRPr="00E551BE">
        <w:rPr>
          <w:rFonts w:ascii="Times New Roman" w:hAnsi="Times New Roman" w:cs="Times New Roman"/>
          <w:sz w:val="24"/>
          <w:szCs w:val="24"/>
          <w:rPrChange w:id="325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Все спецификации должны в рамках принятых проектных решений (не в ущерб качеству) предусматривать максимальную вариабельность при выборе материалов (оборудования). Спецификации не должны содержать наименования конкретных производителей материалов (оборудования); если указание наименования необходимо, то должна присутствовать формулировка «или аналогичное» (кроме случаев, когда необходимость применения конкретной марки заявлена Заказчиком). Спецификации должны содержать условие о возможности замены материалов (оборудования) на эквивалентные по техническим характеристикам материалы (оборудование) других типов при условии соблюдения принятых в проекте технических решений, а также действующих норм и правил. Запросы Заказчика о замене материалов (оборудования), предусмотренных спецификацией, </w:t>
      </w:r>
      <w:r w:rsidR="00FD6160" w:rsidRPr="00E551BE">
        <w:rPr>
          <w:rFonts w:ascii="Times New Roman" w:hAnsi="Times New Roman" w:cs="Times New Roman"/>
          <w:sz w:val="24"/>
          <w:szCs w:val="24"/>
          <w:rPrChange w:id="326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>Генп</w:t>
      </w:r>
      <w:r w:rsidR="003A37FA" w:rsidRPr="00E551BE">
        <w:rPr>
          <w:rFonts w:ascii="Times New Roman" w:hAnsi="Times New Roman" w:cs="Times New Roman"/>
          <w:sz w:val="24"/>
          <w:szCs w:val="24"/>
          <w:rPrChange w:id="327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одрядчик обязуется рассмотреть без дополнительной оплаты; при этом </w:t>
      </w:r>
      <w:r w:rsidR="00FD6160" w:rsidRPr="00E551BE">
        <w:rPr>
          <w:rFonts w:ascii="Times New Roman" w:hAnsi="Times New Roman" w:cs="Times New Roman"/>
          <w:sz w:val="24"/>
          <w:szCs w:val="24"/>
          <w:rPrChange w:id="328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>Генп</w:t>
      </w:r>
      <w:r w:rsidR="003A37FA" w:rsidRPr="00E551BE">
        <w:rPr>
          <w:rFonts w:ascii="Times New Roman" w:hAnsi="Times New Roman" w:cs="Times New Roman"/>
          <w:sz w:val="24"/>
          <w:szCs w:val="24"/>
          <w:rPrChange w:id="329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>одрядчик обязан согласовать запрос Заказчика о замене материалов (оборудования) при отсутствии технических препятствий для такой замены. Спецификации материалов (оборудования) должны быть составлены по форме, предусмотренной</w:t>
      </w:r>
      <w:r w:rsidR="00EF7338" w:rsidRPr="00E551BE">
        <w:rPr>
          <w:rFonts w:ascii="Times New Roman" w:hAnsi="Times New Roman" w:cs="Times New Roman"/>
          <w:sz w:val="24"/>
          <w:szCs w:val="24"/>
          <w:rPrChange w:id="330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</w:t>
      </w:r>
      <w:r w:rsidR="00DC24C5" w:rsidRPr="00E551BE">
        <w:rPr>
          <w:rFonts w:ascii="Times New Roman" w:hAnsi="Times New Roman" w:cs="Times New Roman"/>
          <w:sz w:val="24"/>
          <w:szCs w:val="24"/>
          <w:rPrChange w:id="331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Приложением № </w:t>
      </w:r>
      <w:r w:rsidR="00624E5F" w:rsidRPr="00E551BE">
        <w:rPr>
          <w:rFonts w:ascii="Times New Roman" w:hAnsi="Times New Roman" w:cs="Times New Roman"/>
          <w:sz w:val="24"/>
          <w:szCs w:val="24"/>
          <w:rPrChange w:id="332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>5</w:t>
      </w:r>
      <w:r w:rsidR="00EF7338" w:rsidRPr="00E551BE">
        <w:rPr>
          <w:rFonts w:ascii="Times New Roman" w:hAnsi="Times New Roman" w:cs="Times New Roman"/>
          <w:sz w:val="24"/>
          <w:szCs w:val="24"/>
          <w:rPrChange w:id="333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к Договору</w:t>
      </w:r>
      <w:r w:rsidR="003A37FA" w:rsidRPr="00E551BE">
        <w:rPr>
          <w:rFonts w:ascii="Times New Roman" w:hAnsi="Times New Roman" w:cs="Times New Roman"/>
          <w:sz w:val="24"/>
          <w:szCs w:val="24"/>
          <w:rPrChange w:id="334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>.</w:t>
      </w:r>
    </w:p>
    <w:p w:rsidR="005141F9" w:rsidRPr="00E551BE" w:rsidRDefault="005141F9" w:rsidP="008D4097">
      <w:pPr>
        <w:ind w:firstLine="284"/>
        <w:jc w:val="both"/>
        <w:rPr>
          <w:rPrChange w:id="335" w:author="Прокофьева Елена Геннадьевна" w:date="2017-06-21T11:28:00Z">
            <w:rPr/>
          </w:rPrChange>
        </w:rPr>
      </w:pPr>
      <w:r w:rsidRPr="00E551BE">
        <w:rPr>
          <w:rPrChange w:id="336" w:author="Прокофьева Елена Геннадьевна" w:date="2017-06-21T11:28:00Z">
            <w:rPr/>
          </w:rPrChange>
        </w:rPr>
        <w:t>4.1.</w:t>
      </w:r>
      <w:r w:rsidR="00206104" w:rsidRPr="00E551BE">
        <w:rPr>
          <w:rPrChange w:id="337" w:author="Прокофьева Елена Геннадьевна" w:date="2017-06-21T11:28:00Z">
            <w:rPr/>
          </w:rPrChange>
        </w:rPr>
        <w:t>9</w:t>
      </w:r>
      <w:r w:rsidRPr="00E551BE">
        <w:rPr>
          <w:rPrChange w:id="338" w:author="Прокофьева Елена Геннадьевна" w:date="2017-06-21T11:28:00Z">
            <w:rPr/>
          </w:rPrChange>
        </w:rPr>
        <w:t>. Всякий раз, когда требуются какие-либо согласования или решения со стороны Генподрядчика, подобные согласования или решения сообщаются Заказчику в срок не более 10 (десяти) дней после получения Генподрядчиком запроса или, вследствие объективных причин, во взаимосогласованный Сторонами другой срок.</w:t>
      </w:r>
    </w:p>
    <w:p w:rsidR="00272E05" w:rsidRPr="00E551BE" w:rsidRDefault="008D4097" w:rsidP="008D4097">
      <w:pPr>
        <w:tabs>
          <w:tab w:val="left" w:pos="120"/>
        </w:tabs>
        <w:suppressAutoHyphens/>
        <w:ind w:firstLine="284"/>
        <w:jc w:val="both"/>
        <w:rPr>
          <w:rPrChange w:id="339" w:author="Прокофьева Елена Геннадьевна" w:date="2017-06-21T11:28:00Z">
            <w:rPr/>
          </w:rPrChange>
        </w:rPr>
      </w:pPr>
      <w:r w:rsidRPr="00E551BE">
        <w:rPr>
          <w:rPrChange w:id="340" w:author="Прокофьева Елена Геннадьевна" w:date="2017-06-21T11:28:00Z">
            <w:rPr/>
          </w:rPrChange>
        </w:rPr>
        <w:t>4.1.1</w:t>
      </w:r>
      <w:r w:rsidR="00206104" w:rsidRPr="00E551BE">
        <w:rPr>
          <w:rPrChange w:id="341" w:author="Прокофьева Елена Геннадьевна" w:date="2017-06-21T11:28:00Z">
            <w:rPr/>
          </w:rPrChange>
        </w:rPr>
        <w:t>0.</w:t>
      </w:r>
      <w:r w:rsidR="00272E05" w:rsidRPr="00E551BE">
        <w:rPr>
          <w:rPrChange w:id="342" w:author="Прокофьева Елена Геннадьевна" w:date="2017-06-21T11:28:00Z">
            <w:rPr/>
          </w:rPrChange>
        </w:rPr>
        <w:t xml:space="preserve"> При разработке смет руководствоваться следующим:</w:t>
      </w:r>
    </w:p>
    <w:p w:rsidR="00272E05" w:rsidRPr="00E551BE" w:rsidRDefault="00272E05" w:rsidP="00533D4F">
      <w:pPr>
        <w:numPr>
          <w:ilvl w:val="3"/>
          <w:numId w:val="17"/>
        </w:numPr>
        <w:tabs>
          <w:tab w:val="left" w:pos="851"/>
        </w:tabs>
        <w:suppressAutoHyphens/>
        <w:ind w:left="0" w:firstLine="284"/>
        <w:jc w:val="both"/>
        <w:rPr>
          <w:rPrChange w:id="343" w:author="Прокофьева Елена Геннадьевна" w:date="2017-06-21T11:28:00Z">
            <w:rPr/>
          </w:rPrChange>
        </w:rPr>
      </w:pPr>
      <w:r w:rsidRPr="00E551BE">
        <w:rPr>
          <w:rPrChange w:id="344" w:author="Прокофьева Елена Геннадьевна" w:date="2017-06-21T11:28:00Z">
            <w:rPr/>
          </w:rPrChange>
        </w:rPr>
        <w:t>Сметы должны быть разработаны в программном комплексе «</w:t>
      </w:r>
      <w:proofErr w:type="spellStart"/>
      <w:r w:rsidRPr="00E551BE">
        <w:rPr>
          <w:rPrChange w:id="345" w:author="Прокофьева Елена Геннадьевна" w:date="2017-06-21T11:28:00Z">
            <w:rPr/>
          </w:rPrChange>
        </w:rPr>
        <w:t>Багира</w:t>
      </w:r>
      <w:proofErr w:type="spellEnd"/>
      <w:r w:rsidRPr="00E551BE">
        <w:rPr>
          <w:rPrChange w:id="346" w:author="Прокофьева Елена Геннадьевна" w:date="2017-06-21T11:28:00Z">
            <w:rPr/>
          </w:rPrChange>
        </w:rPr>
        <w:t>».</w:t>
      </w:r>
    </w:p>
    <w:p w:rsidR="00272E05" w:rsidRPr="00E551BE" w:rsidRDefault="00272E05" w:rsidP="00533D4F">
      <w:pPr>
        <w:numPr>
          <w:ilvl w:val="3"/>
          <w:numId w:val="17"/>
        </w:numPr>
        <w:tabs>
          <w:tab w:val="left" w:pos="851"/>
        </w:tabs>
        <w:suppressAutoHyphens/>
        <w:ind w:left="0" w:firstLine="284"/>
        <w:jc w:val="both"/>
        <w:rPr>
          <w:rPrChange w:id="347" w:author="Прокофьева Елена Геннадьевна" w:date="2017-06-21T11:28:00Z">
            <w:rPr/>
          </w:rPrChange>
        </w:rPr>
      </w:pPr>
      <w:r w:rsidRPr="00E551BE">
        <w:rPr>
          <w:rPrChange w:id="348" w:author="Прокофьева Елена Геннадьевна" w:date="2017-06-21T11:28:00Z">
            <w:rPr/>
          </w:rPrChange>
        </w:rPr>
        <w:t>Сметы должны быть разработаны ресурсным методом</w:t>
      </w:r>
      <w:r w:rsidR="00843D79" w:rsidRPr="00E551BE">
        <w:rPr>
          <w:rPrChange w:id="349" w:author="Прокофьева Елена Геннадьевна" w:date="2017-06-21T11:28:00Z">
            <w:rPr/>
          </w:rPrChange>
        </w:rPr>
        <w:t xml:space="preserve">, </w:t>
      </w:r>
      <w:r w:rsidR="007428CF" w:rsidRPr="00E551BE">
        <w:rPr>
          <w:rPrChange w:id="350" w:author="Прокофьева Елена Геннадьевна" w:date="2017-06-21T11:28:00Z">
            <w:rPr/>
          </w:rPrChange>
        </w:rPr>
        <w:t>в текущих ценах на дату начала проектирования.</w:t>
      </w:r>
    </w:p>
    <w:p w:rsidR="00272E05" w:rsidRPr="00E551BE" w:rsidRDefault="007428CF" w:rsidP="00533D4F">
      <w:pPr>
        <w:numPr>
          <w:ilvl w:val="3"/>
          <w:numId w:val="17"/>
        </w:numPr>
        <w:tabs>
          <w:tab w:val="left" w:pos="851"/>
        </w:tabs>
        <w:suppressAutoHyphens/>
        <w:ind w:left="0" w:firstLine="284"/>
        <w:jc w:val="both"/>
        <w:rPr>
          <w:rPrChange w:id="351" w:author="Прокофьева Елена Геннадьевна" w:date="2017-06-21T11:28:00Z">
            <w:rPr/>
          </w:rPrChange>
        </w:rPr>
      </w:pPr>
      <w:proofErr w:type="gramStart"/>
      <w:r w:rsidRPr="00E551BE">
        <w:rPr>
          <w:rPrChange w:id="352" w:author="Прокофьева Елена Геннадьевна" w:date="2017-06-21T11:28:00Z">
            <w:rPr/>
          </w:rPrChange>
        </w:rPr>
        <w:t xml:space="preserve">Сметы должны быть переданы Заказчику в формате сметной программы </w:t>
      </w:r>
      <w:proofErr w:type="spellStart"/>
      <w:r w:rsidRPr="00E551BE">
        <w:rPr>
          <w:rPrChange w:id="353" w:author="Прокофьева Елена Геннадьевна" w:date="2017-06-21T11:28:00Z">
            <w:rPr/>
          </w:rPrChange>
        </w:rPr>
        <w:t>smt</w:t>
      </w:r>
      <w:proofErr w:type="spellEnd"/>
      <w:r w:rsidRPr="00E551BE">
        <w:rPr>
          <w:rPrChange w:id="354" w:author="Прокофьева Елена Геннадьевна" w:date="2017-06-21T11:28:00Z">
            <w:rPr/>
          </w:rPrChange>
        </w:rPr>
        <w:t xml:space="preserve">, в формате MS </w:t>
      </w:r>
      <w:proofErr w:type="spellStart"/>
      <w:r w:rsidRPr="00E551BE">
        <w:rPr>
          <w:rPrChange w:id="355" w:author="Прокофьева Елена Геннадьевна" w:date="2017-06-21T11:28:00Z">
            <w:rPr/>
          </w:rPrChange>
        </w:rPr>
        <w:t>Excel</w:t>
      </w:r>
      <w:proofErr w:type="spellEnd"/>
      <w:r w:rsidRPr="00E551BE">
        <w:rPr>
          <w:rPrChange w:id="356" w:author="Прокофьева Елена Геннадьевна" w:date="2017-06-21T11:28:00Z">
            <w:rPr/>
          </w:rPrChange>
        </w:rPr>
        <w:t xml:space="preserve">, в формате </w:t>
      </w:r>
      <w:proofErr w:type="spellStart"/>
      <w:r w:rsidRPr="00E551BE">
        <w:rPr>
          <w:rPrChange w:id="357" w:author="Прокофьева Елена Геннадьевна" w:date="2017-06-21T11:28:00Z">
            <w:rPr/>
          </w:rPrChange>
        </w:rPr>
        <w:t>pdf</w:t>
      </w:r>
      <w:proofErr w:type="spellEnd"/>
      <w:r w:rsidRPr="00E551BE">
        <w:rPr>
          <w:rPrChange w:id="358" w:author="Прокофьева Елена Геннадьевна" w:date="2017-06-21T11:28:00Z">
            <w:rPr/>
          </w:rPrChange>
        </w:rPr>
        <w:t xml:space="preserve"> (отсканированные с подписями), а также на бумажном носителе в 3 экземплярах, не позднее двух недель с момента передачи соответствующего раздела проекта, если другие сроки не предусмотрены договором (дополнительным соглашением), заданием на проектирование.</w:t>
      </w:r>
      <w:proofErr w:type="gramEnd"/>
    </w:p>
    <w:p w:rsidR="00974034" w:rsidRPr="00E551BE" w:rsidRDefault="007428CF" w:rsidP="00974034">
      <w:pPr>
        <w:numPr>
          <w:ilvl w:val="3"/>
          <w:numId w:val="17"/>
        </w:numPr>
        <w:tabs>
          <w:tab w:val="num" w:pos="252"/>
          <w:tab w:val="left" w:pos="851"/>
        </w:tabs>
        <w:suppressAutoHyphens/>
        <w:ind w:left="0" w:firstLine="284"/>
        <w:jc w:val="both"/>
        <w:rPr>
          <w:rPrChange w:id="359" w:author="Прокофьева Елена Геннадьевна" w:date="2017-06-21T11:28:00Z">
            <w:rPr/>
          </w:rPrChange>
        </w:rPr>
      </w:pPr>
      <w:r w:rsidRPr="00E551BE">
        <w:rPr>
          <w:rPrChange w:id="360" w:author="Прокофьева Елена Геннадьевна" w:date="2017-06-21T11:28:00Z">
            <w:rPr/>
          </w:rPrChange>
        </w:rPr>
        <w:t>В сметах в обязательном порядке должна быть указана рыночная стоимость оборудования и материалов по всем разделам проекта.</w:t>
      </w:r>
    </w:p>
    <w:p w:rsidR="00974034" w:rsidRPr="00E551BE" w:rsidRDefault="007428CF" w:rsidP="00974034">
      <w:pPr>
        <w:numPr>
          <w:ilvl w:val="3"/>
          <w:numId w:val="17"/>
        </w:numPr>
        <w:tabs>
          <w:tab w:val="left" w:pos="851"/>
        </w:tabs>
        <w:suppressAutoHyphens/>
        <w:ind w:left="0" w:firstLine="284"/>
        <w:jc w:val="both"/>
        <w:rPr>
          <w:rPrChange w:id="361" w:author="Прокофьева Елена Геннадьевна" w:date="2017-06-21T11:28:00Z">
            <w:rPr/>
          </w:rPrChange>
        </w:rPr>
      </w:pPr>
      <w:r w:rsidRPr="00E551BE">
        <w:rPr>
          <w:rPrChange w:id="362" w:author="Прокофьева Елена Геннадьевна" w:date="2017-06-21T11:28:00Z">
            <w:rPr/>
          </w:rPrChange>
        </w:rPr>
        <w:t xml:space="preserve">Затраты на проведение пусконаладочных работ технологического оборудования, электротехнического оборудования, оборудования </w:t>
      </w:r>
      <w:proofErr w:type="spellStart"/>
      <w:r w:rsidRPr="00E551BE">
        <w:rPr>
          <w:rPrChange w:id="363" w:author="Прокофьева Елена Геннадьевна" w:date="2017-06-21T11:28:00Z">
            <w:rPr/>
          </w:rPrChange>
        </w:rPr>
        <w:t>КИПиА</w:t>
      </w:r>
      <w:proofErr w:type="spellEnd"/>
      <w:r w:rsidRPr="00E551BE">
        <w:rPr>
          <w:rPrChange w:id="364" w:author="Прокофьева Елена Геннадьевна" w:date="2017-06-21T11:28:00Z">
            <w:rPr/>
          </w:rPrChange>
        </w:rPr>
        <w:t xml:space="preserve">, а также пусконаладочных работ, </w:t>
      </w:r>
      <w:r w:rsidRPr="00E551BE">
        <w:rPr>
          <w:rPrChange w:id="365" w:author="Прокофьева Елена Геннадьевна" w:date="2017-06-21T11:28:00Z">
            <w:rPr/>
          </w:rPrChange>
        </w:rPr>
        <w:lastRenderedPageBreak/>
        <w:t>связанных с подготовкой к эксплуатации слаботочных, контрольных и питающих электрических кабелей, должны быть предусмотрены в отдельных сметах.</w:t>
      </w:r>
    </w:p>
    <w:p w:rsidR="00624E5F" w:rsidRPr="00E551BE" w:rsidRDefault="00624E5F" w:rsidP="008D4097">
      <w:pPr>
        <w:tabs>
          <w:tab w:val="left" w:pos="851"/>
        </w:tabs>
        <w:suppressAutoHyphens/>
        <w:ind w:firstLine="284"/>
        <w:jc w:val="both"/>
        <w:rPr>
          <w:rPrChange w:id="366" w:author="Прокофьева Елена Геннадьевна" w:date="2017-06-21T11:28:00Z">
            <w:rPr>
              <w:color w:val="FF0000"/>
            </w:rPr>
          </w:rPrChange>
        </w:rPr>
      </w:pPr>
    </w:p>
    <w:p w:rsidR="005141F9" w:rsidRPr="00E551BE" w:rsidRDefault="005141F9" w:rsidP="008D4097">
      <w:pPr>
        <w:ind w:firstLine="284"/>
        <w:jc w:val="both"/>
        <w:rPr>
          <w:rPrChange w:id="367" w:author="Прокофьева Елена Геннадьевна" w:date="2017-06-21T11:28:00Z">
            <w:rPr/>
          </w:rPrChange>
        </w:rPr>
      </w:pPr>
      <w:r w:rsidRPr="00E551BE">
        <w:rPr>
          <w:rPrChange w:id="368" w:author="Прокофьева Елена Геннадьевна" w:date="2017-06-21T11:28:00Z">
            <w:rPr/>
          </w:rPrChange>
        </w:rPr>
        <w:t>4.1.</w:t>
      </w:r>
      <w:r w:rsidR="008D4097" w:rsidRPr="00E551BE">
        <w:rPr>
          <w:rPrChange w:id="369" w:author="Прокофьева Елена Геннадьевна" w:date="2017-06-21T11:28:00Z">
            <w:rPr/>
          </w:rPrChange>
        </w:rPr>
        <w:t>1</w:t>
      </w:r>
      <w:r w:rsidR="001A42BB" w:rsidRPr="00E551BE">
        <w:rPr>
          <w:rPrChange w:id="370" w:author="Прокофьева Елена Геннадьевна" w:date="2017-06-21T11:28:00Z">
            <w:rPr/>
          </w:rPrChange>
        </w:rPr>
        <w:t>1</w:t>
      </w:r>
      <w:r w:rsidRPr="00E551BE">
        <w:rPr>
          <w:rPrChange w:id="371" w:author="Прокофьева Елена Геннадьевна" w:date="2017-06-21T11:28:00Z">
            <w:rPr/>
          </w:rPrChange>
        </w:rPr>
        <w:t xml:space="preserve">. Дважды в месяц (первого и пятнадцатого числа каждого месяца) с сопроводительным письмом </w:t>
      </w:r>
      <w:proofErr w:type="gramStart"/>
      <w:r w:rsidRPr="00E551BE">
        <w:rPr>
          <w:rPrChange w:id="372" w:author="Прокофьева Елена Геннадьевна" w:date="2017-06-21T11:28:00Z">
            <w:rPr/>
          </w:rPrChange>
        </w:rPr>
        <w:t>предоставлять Заказчику отчет</w:t>
      </w:r>
      <w:proofErr w:type="gramEnd"/>
      <w:r w:rsidRPr="00E551BE">
        <w:rPr>
          <w:rPrChange w:id="373" w:author="Прокофьева Елена Геннадьевна" w:date="2017-06-21T11:28:00Z">
            <w:rPr/>
          </w:rPrChange>
        </w:rPr>
        <w:t xml:space="preserve"> о ходе выполнения проектных работ по форме, согласованной с Заказчиком. Отчет представляется на бумажном носителе и в электронном виде в формате </w:t>
      </w:r>
      <w:proofErr w:type="spellStart"/>
      <w:r w:rsidRPr="00E551BE">
        <w:rPr>
          <w:rPrChange w:id="374" w:author="Прокофьева Елена Геннадьевна" w:date="2017-06-21T11:28:00Z">
            <w:rPr/>
          </w:rPrChange>
        </w:rPr>
        <w:t>Excel</w:t>
      </w:r>
      <w:proofErr w:type="spellEnd"/>
      <w:r w:rsidR="00F120CE" w:rsidRPr="00E551BE">
        <w:rPr>
          <w:rPrChange w:id="375" w:author="Прокофьева Елена Геннадьевна" w:date="2017-06-21T11:28:00Z">
            <w:rPr/>
          </w:rPrChange>
        </w:rPr>
        <w:t xml:space="preserve"> </w:t>
      </w:r>
      <w:r w:rsidR="00791610" w:rsidRPr="00E551BE">
        <w:rPr>
          <w:rPrChange w:id="376" w:author="Прокофьева Елена Геннадьевна" w:date="2017-06-21T11:28:00Z">
            <w:rPr/>
          </w:rPrChange>
        </w:rPr>
        <w:t>(</w:t>
      </w:r>
      <w:r w:rsidR="00624E5F" w:rsidRPr="00E551BE">
        <w:rPr>
          <w:rPrChange w:id="377" w:author="Прокофьева Елена Геннадьевна" w:date="2017-06-21T11:28:00Z">
            <w:rPr/>
          </w:rPrChange>
        </w:rPr>
        <w:t>Приложение № 8</w:t>
      </w:r>
      <w:r w:rsidR="00791610" w:rsidRPr="00E551BE">
        <w:rPr>
          <w:rPrChange w:id="378" w:author="Прокофьева Елена Геннадьевна" w:date="2017-06-21T11:28:00Z">
            <w:rPr/>
          </w:rPrChange>
        </w:rPr>
        <w:t>)</w:t>
      </w:r>
      <w:r w:rsidR="001C3229" w:rsidRPr="00E551BE">
        <w:rPr>
          <w:rPrChange w:id="379" w:author="Прокофьева Елена Геннадьевна" w:date="2017-06-21T11:28:00Z">
            <w:rPr/>
          </w:rPrChange>
        </w:rPr>
        <w:t>.</w:t>
      </w:r>
    </w:p>
    <w:p w:rsidR="003A37FA" w:rsidRPr="00E551BE" w:rsidRDefault="008D4097" w:rsidP="008D4097">
      <w:pPr>
        <w:tabs>
          <w:tab w:val="num" w:pos="3327"/>
        </w:tabs>
        <w:suppressAutoHyphens/>
        <w:ind w:firstLine="284"/>
        <w:jc w:val="both"/>
        <w:rPr>
          <w:rPrChange w:id="380" w:author="Прокофьева Елена Геннадьевна" w:date="2017-06-21T11:28:00Z">
            <w:rPr/>
          </w:rPrChange>
        </w:rPr>
      </w:pPr>
      <w:bookmarkStart w:id="381" w:name="_Ref436129248"/>
      <w:r w:rsidRPr="00E551BE">
        <w:rPr>
          <w:rPrChange w:id="382" w:author="Прокофьева Елена Геннадьевна" w:date="2017-06-21T11:28:00Z">
            <w:rPr/>
          </w:rPrChange>
        </w:rPr>
        <w:t>4.1.1</w:t>
      </w:r>
      <w:r w:rsidR="001A42BB" w:rsidRPr="00E551BE">
        <w:rPr>
          <w:rPrChange w:id="383" w:author="Прокофьева Елена Геннадьевна" w:date="2017-06-21T11:28:00Z">
            <w:rPr/>
          </w:rPrChange>
        </w:rPr>
        <w:t>2</w:t>
      </w:r>
      <w:proofErr w:type="gramStart"/>
      <w:r w:rsidR="00EF7338" w:rsidRPr="00E551BE">
        <w:rPr>
          <w:rPrChange w:id="384" w:author="Прокофьева Елена Геннадьевна" w:date="2017-06-21T11:28:00Z">
            <w:rPr/>
          </w:rPrChange>
        </w:rPr>
        <w:t xml:space="preserve"> </w:t>
      </w:r>
      <w:r w:rsidR="003A37FA" w:rsidRPr="00E551BE">
        <w:rPr>
          <w:rPrChange w:id="385" w:author="Прокофьева Елена Геннадьевна" w:date="2017-06-21T11:28:00Z">
            <w:rPr/>
          </w:rPrChange>
        </w:rPr>
        <w:t>П</w:t>
      </w:r>
      <w:proofErr w:type="gramEnd"/>
      <w:r w:rsidR="003A37FA" w:rsidRPr="00E551BE">
        <w:rPr>
          <w:rPrChange w:id="386" w:author="Прокофьева Елена Геннадьевна" w:date="2017-06-21T11:28:00Z">
            <w:rPr/>
          </w:rPrChange>
        </w:rPr>
        <w:t>ри внесении изменений в проекты первого числа каждого месяца с сопроводительным письмом предоставлять Заказчику отчёт о внесенных за предыдущий месяц корректировках по форме,</w:t>
      </w:r>
      <w:r w:rsidR="00DC24C5" w:rsidRPr="00E551BE">
        <w:rPr>
          <w:rPrChange w:id="387" w:author="Прокофьева Елена Геннадьевна" w:date="2017-06-21T11:28:00Z">
            <w:rPr/>
          </w:rPrChange>
        </w:rPr>
        <w:t xml:space="preserve"> предусмотренной Приложением №</w:t>
      </w:r>
      <w:r w:rsidR="00624E5F" w:rsidRPr="00E551BE">
        <w:rPr>
          <w:rPrChange w:id="388" w:author="Прокофьева Елена Геннадьевна" w:date="2017-06-21T11:28:00Z">
            <w:rPr/>
          </w:rPrChange>
        </w:rPr>
        <w:t>4</w:t>
      </w:r>
      <w:r w:rsidR="00EF7338" w:rsidRPr="00E551BE">
        <w:rPr>
          <w:rPrChange w:id="389" w:author="Прокофьева Елена Геннадьевна" w:date="2017-06-21T11:28:00Z">
            <w:rPr/>
          </w:rPrChange>
        </w:rPr>
        <w:t xml:space="preserve"> </w:t>
      </w:r>
      <w:r w:rsidR="003A37FA" w:rsidRPr="00E551BE">
        <w:rPr>
          <w:rPrChange w:id="390" w:author="Прокофьева Елена Геннадьевна" w:date="2017-06-21T11:28:00Z">
            <w:rPr/>
          </w:rPrChange>
        </w:rPr>
        <w:t xml:space="preserve">к договору, с указанием основания для вносимых изменений и инициатора. Отчёт предоставляется на бумажном носителе и в электронном виде в формате </w:t>
      </w:r>
      <w:r w:rsidR="003A37FA" w:rsidRPr="00E551BE">
        <w:rPr>
          <w:lang w:val="en-US"/>
          <w:rPrChange w:id="391" w:author="Прокофьева Елена Геннадьевна" w:date="2017-06-21T11:28:00Z">
            <w:rPr>
              <w:lang w:val="en-US"/>
            </w:rPr>
          </w:rPrChange>
        </w:rPr>
        <w:t>Excel</w:t>
      </w:r>
      <w:r w:rsidR="003A37FA" w:rsidRPr="00E551BE">
        <w:rPr>
          <w:rPrChange w:id="392" w:author="Прокофьева Елена Геннадьевна" w:date="2017-06-21T11:28:00Z">
            <w:rPr/>
          </w:rPrChange>
        </w:rPr>
        <w:t>.</w:t>
      </w:r>
      <w:bookmarkEnd w:id="381"/>
    </w:p>
    <w:p w:rsidR="00752B7D" w:rsidRPr="00E551BE" w:rsidRDefault="00752B7D" w:rsidP="00752B7D">
      <w:pPr>
        <w:pStyle w:val="aff9"/>
        <w:numPr>
          <w:ilvl w:val="0"/>
          <w:numId w:val="26"/>
        </w:numPr>
        <w:contextualSpacing/>
        <w:jc w:val="both"/>
        <w:rPr>
          <w:vanish/>
          <w:rPrChange w:id="393" w:author="Прокофьева Елена Геннадьевна" w:date="2017-06-21T11:28:00Z">
            <w:rPr>
              <w:vanish/>
              <w:sz w:val="2"/>
              <w:szCs w:val="2"/>
            </w:rPr>
          </w:rPrChange>
        </w:rPr>
      </w:pPr>
    </w:p>
    <w:p w:rsidR="00752B7D" w:rsidRPr="00E551BE" w:rsidRDefault="00752B7D" w:rsidP="00752B7D">
      <w:pPr>
        <w:pStyle w:val="aff9"/>
        <w:numPr>
          <w:ilvl w:val="0"/>
          <w:numId w:val="26"/>
        </w:numPr>
        <w:contextualSpacing/>
        <w:jc w:val="both"/>
        <w:rPr>
          <w:vanish/>
          <w:rPrChange w:id="394" w:author="Прокофьева Елена Геннадьевна" w:date="2017-06-21T11:28:00Z">
            <w:rPr>
              <w:vanish/>
              <w:sz w:val="2"/>
              <w:szCs w:val="2"/>
            </w:rPr>
          </w:rPrChange>
        </w:rPr>
      </w:pPr>
    </w:p>
    <w:p w:rsidR="00752B7D" w:rsidRPr="00E551BE" w:rsidRDefault="00752B7D" w:rsidP="00752B7D">
      <w:pPr>
        <w:pStyle w:val="aff9"/>
        <w:numPr>
          <w:ilvl w:val="0"/>
          <w:numId w:val="26"/>
        </w:numPr>
        <w:contextualSpacing/>
        <w:jc w:val="both"/>
        <w:rPr>
          <w:vanish/>
          <w:rPrChange w:id="395" w:author="Прокофьева Елена Геннадьевна" w:date="2017-06-21T11:28:00Z">
            <w:rPr>
              <w:vanish/>
              <w:sz w:val="2"/>
              <w:szCs w:val="2"/>
            </w:rPr>
          </w:rPrChange>
        </w:rPr>
      </w:pPr>
    </w:p>
    <w:p w:rsidR="00752B7D" w:rsidRPr="00E551BE" w:rsidRDefault="00752B7D" w:rsidP="00752B7D">
      <w:pPr>
        <w:pStyle w:val="aff9"/>
        <w:numPr>
          <w:ilvl w:val="0"/>
          <w:numId w:val="26"/>
        </w:numPr>
        <w:contextualSpacing/>
        <w:jc w:val="both"/>
        <w:rPr>
          <w:vanish/>
          <w:rPrChange w:id="396" w:author="Прокофьева Елена Геннадьевна" w:date="2017-06-21T11:28:00Z">
            <w:rPr>
              <w:vanish/>
              <w:sz w:val="2"/>
              <w:szCs w:val="2"/>
            </w:rPr>
          </w:rPrChange>
        </w:rPr>
      </w:pPr>
    </w:p>
    <w:p w:rsidR="00752B7D" w:rsidRPr="00E551BE" w:rsidRDefault="00752B7D" w:rsidP="00752B7D">
      <w:pPr>
        <w:pStyle w:val="aff9"/>
        <w:numPr>
          <w:ilvl w:val="1"/>
          <w:numId w:val="26"/>
        </w:numPr>
        <w:contextualSpacing/>
        <w:jc w:val="both"/>
        <w:rPr>
          <w:vanish/>
          <w:rPrChange w:id="397" w:author="Прокофьева Елена Геннадьевна" w:date="2017-06-21T11:28:00Z">
            <w:rPr>
              <w:vanish/>
              <w:sz w:val="2"/>
              <w:szCs w:val="2"/>
            </w:rPr>
          </w:rPrChange>
        </w:rPr>
      </w:pP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398" w:author="Прокофьева Елена Геннадьевна" w:date="2017-06-21T11:28:00Z">
            <w:rPr>
              <w:sz w:val="22"/>
              <w:szCs w:val="22"/>
            </w:rPr>
          </w:rPrChange>
        </w:rPr>
      </w:pPr>
      <w:bookmarkStart w:id="399" w:name="_Ref472001942"/>
      <w:r w:rsidRPr="00E551BE">
        <w:rPr>
          <w:rPrChange w:id="400" w:author="Прокофьева Елена Геннадьевна" w:date="2017-06-21T11:28:00Z">
            <w:rPr>
              <w:sz w:val="22"/>
              <w:szCs w:val="22"/>
            </w:rPr>
          </w:rPrChange>
        </w:rPr>
        <w:t>Обеспечить:</w:t>
      </w:r>
      <w:bookmarkEnd w:id="399"/>
    </w:p>
    <w:p w:rsidR="00C07D8D" w:rsidRPr="00E551BE" w:rsidRDefault="00235002" w:rsidP="00C07D8D">
      <w:pPr>
        <w:pStyle w:val="aff9"/>
        <w:ind w:left="426"/>
        <w:contextualSpacing/>
        <w:jc w:val="both"/>
        <w:rPr>
          <w:rPrChange w:id="401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02" w:author="Прокофьева Елена Геннадьевна" w:date="2017-06-21T11:28:00Z">
            <w:rPr>
              <w:sz w:val="22"/>
              <w:szCs w:val="22"/>
            </w:rPr>
          </w:rPrChange>
        </w:rPr>
        <w:t>- В соответствии с проектно-технической документацией выполнение всех работ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3.01.04-87, в соответствии с п.6.4 и 6.6 Договора</w:t>
      </w:r>
    </w:p>
    <w:p w:rsidR="00752B7D" w:rsidRPr="00E551BE" w:rsidRDefault="00752B7D" w:rsidP="00752B7D">
      <w:pPr>
        <w:ind w:firstLine="426"/>
        <w:jc w:val="both"/>
        <w:rPr>
          <w:rPrChange w:id="403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04" w:author="Прокофьева Елена Геннадьевна" w:date="2017-06-21T11:28:00Z">
            <w:rPr>
              <w:sz w:val="22"/>
              <w:szCs w:val="22"/>
            </w:rPr>
          </w:rPrChange>
        </w:rPr>
        <w:t>- разработку и согласование с Заказчиком до начала производства строительно-монтажных работ проекта производства работ (ППР);</w:t>
      </w:r>
    </w:p>
    <w:p w:rsidR="00752B7D" w:rsidRPr="00E551BE" w:rsidRDefault="00752B7D" w:rsidP="00752B7D">
      <w:pPr>
        <w:ind w:firstLine="426"/>
        <w:jc w:val="both"/>
        <w:rPr>
          <w:rPrChange w:id="405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06" w:author="Прокофьева Елена Геннадьевна" w:date="2017-06-21T11:28:00Z">
            <w:rPr>
              <w:sz w:val="22"/>
              <w:szCs w:val="22"/>
            </w:rPr>
          </w:rPrChange>
        </w:rPr>
        <w:t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Генподрядчиком проектом производства работ;</w:t>
      </w:r>
    </w:p>
    <w:p w:rsidR="00752B7D" w:rsidRPr="00E551BE" w:rsidRDefault="00752B7D" w:rsidP="00752B7D">
      <w:pPr>
        <w:ind w:firstLine="426"/>
        <w:jc w:val="both"/>
        <w:rPr>
          <w:rPrChange w:id="407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08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- выполнение объёма работ, составляющего не менее </w:t>
      </w:r>
      <w:r w:rsidRPr="00E551BE">
        <w:rPr>
          <w:b/>
          <w:rPrChange w:id="409" w:author="Прокофьева Елена Геннадьевна" w:date="2017-06-21T11:28:00Z">
            <w:rPr>
              <w:b/>
              <w:sz w:val="22"/>
              <w:szCs w:val="22"/>
            </w:rPr>
          </w:rPrChange>
        </w:rPr>
        <w:t>80</w:t>
      </w:r>
      <w:r w:rsidRPr="00E551BE">
        <w:rPr>
          <w:rPrChange w:id="410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% стоимости работ, собственными силами Генподрядчика (без привлечения субподрядчиков); субподрядчикам может быть передано не более </w:t>
      </w:r>
      <w:r w:rsidRPr="00E551BE">
        <w:rPr>
          <w:b/>
          <w:rPrChange w:id="411" w:author="Прокофьева Елена Геннадьевна" w:date="2017-06-21T11:28:00Z">
            <w:rPr>
              <w:b/>
              <w:sz w:val="22"/>
              <w:szCs w:val="22"/>
            </w:rPr>
          </w:rPrChange>
        </w:rPr>
        <w:t>20</w:t>
      </w:r>
      <w:r w:rsidRPr="00E551BE">
        <w:rPr>
          <w:rPrChange w:id="412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% стоимости работ; </w:t>
      </w:r>
    </w:p>
    <w:p w:rsidR="00752B7D" w:rsidRPr="00E551BE" w:rsidRDefault="00752B7D" w:rsidP="00752B7D">
      <w:pPr>
        <w:ind w:firstLine="426"/>
        <w:jc w:val="both"/>
        <w:rPr>
          <w:rPrChange w:id="413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14" w:author="Прокофьева Елена Геннадьевна" w:date="2017-06-21T11:28:00Z">
            <w:rPr>
              <w:sz w:val="22"/>
              <w:szCs w:val="22"/>
            </w:rPr>
          </w:rPrChange>
        </w:rPr>
        <w:t>- в случае</w:t>
      </w:r>
      <w:proofErr w:type="gramStart"/>
      <w:r w:rsidRPr="00E551BE">
        <w:rPr>
          <w:rPrChange w:id="415" w:author="Прокофьева Елена Геннадьевна" w:date="2017-06-21T11:28:00Z">
            <w:rPr>
              <w:sz w:val="22"/>
              <w:szCs w:val="22"/>
            </w:rPr>
          </w:rPrChange>
        </w:rPr>
        <w:t>,</w:t>
      </w:r>
      <w:proofErr w:type="gramEnd"/>
      <w:r w:rsidRPr="00E551BE">
        <w:rPr>
          <w:rPrChange w:id="416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если для выполнения работ по настоящему договору требуется наличие допуска СРО либо иное разрешение, Генподрядчик обязуется выполнять такие работы только при наличии соответствующего допуска (разрешения); в случае отсутствия такого допуска (разрешения) Генподрядчик обязуется обеспечить выполнение работ лицом, имеющим соответствующий допуск (разрешение). Необходимость получения допуска (разрешения) Генподрядчик обязан определить самостоятельно;</w:t>
      </w:r>
    </w:p>
    <w:p w:rsidR="00752B7D" w:rsidRPr="00E551BE" w:rsidRDefault="00752B7D" w:rsidP="00752B7D">
      <w:pPr>
        <w:ind w:firstLine="426"/>
        <w:jc w:val="both"/>
        <w:rPr>
          <w:rPrChange w:id="417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18" w:author="Прокофьева Елена Геннадьевна" w:date="2017-06-21T11:28:00Z">
            <w:rPr>
              <w:sz w:val="22"/>
              <w:szCs w:val="22"/>
            </w:rPr>
          </w:rPrChange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752B7D" w:rsidRPr="00E551BE" w:rsidRDefault="00752B7D" w:rsidP="00752B7D">
      <w:pPr>
        <w:ind w:firstLine="426"/>
        <w:jc w:val="both"/>
        <w:rPr>
          <w:rPrChange w:id="419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20" w:author="Прокофьева Елена Геннадьевна" w:date="2017-06-21T11:28:00Z">
            <w:rPr>
              <w:sz w:val="22"/>
              <w:szCs w:val="22"/>
            </w:rPr>
          </w:rPrChange>
        </w:rPr>
        <w:t>- своевременное устранение недостатков и дефектов, выявленных при приемке работ и в течение гарантийного срока на выполненные работы;</w:t>
      </w:r>
    </w:p>
    <w:p w:rsidR="00752B7D" w:rsidRPr="00E551BE" w:rsidRDefault="00752B7D" w:rsidP="00752B7D">
      <w:pPr>
        <w:ind w:firstLine="426"/>
        <w:jc w:val="both"/>
        <w:rPr>
          <w:rPrChange w:id="421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22" w:author="Прокофьева Елена Геннадьевна" w:date="2017-06-21T11:28:00Z">
            <w:rPr>
              <w:sz w:val="22"/>
              <w:szCs w:val="22"/>
            </w:rPr>
          </w:rPrChange>
        </w:rPr>
        <w:t>- в ходе производства работ по Договору предварительное письменное согласование изготовителей оборудования с Заказчиком. Заказчик вправе отказать Генподрядчику в согласовании изготовителя оборудования без указания причин отказа;</w:t>
      </w:r>
    </w:p>
    <w:p w:rsidR="00914523" w:rsidRPr="00E551BE" w:rsidRDefault="00752B7D" w:rsidP="00752B7D">
      <w:pPr>
        <w:ind w:firstLine="426"/>
        <w:jc w:val="both"/>
        <w:rPr>
          <w:rPrChange w:id="423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24" w:author="Прокофьева Елена Геннадьевна" w:date="2017-06-21T11:28:00Z">
            <w:rPr>
              <w:sz w:val="22"/>
              <w:szCs w:val="22"/>
            </w:rPr>
          </w:rPrChange>
        </w:rPr>
        <w:t>- устранение всех замечаний, выявленных в процессе производства работ и сдачи Приемочной/рабочей комиссии</w:t>
      </w:r>
      <w:r w:rsidR="00914523" w:rsidRPr="00E551BE">
        <w:rPr>
          <w:rPrChange w:id="425" w:author="Прокофьева Елена Геннадьевна" w:date="2017-06-21T11:28:00Z">
            <w:rPr>
              <w:sz w:val="22"/>
              <w:szCs w:val="22"/>
            </w:rPr>
          </w:rPrChange>
        </w:rPr>
        <w:t>,</w:t>
      </w:r>
    </w:p>
    <w:p w:rsidR="00752B7D" w:rsidRPr="00E551BE" w:rsidRDefault="00914523" w:rsidP="00752B7D">
      <w:pPr>
        <w:ind w:firstLine="426"/>
        <w:jc w:val="both"/>
        <w:rPr>
          <w:rPrChange w:id="426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27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- </w:t>
      </w:r>
      <w:r w:rsidR="00B957D2" w:rsidRPr="00E551BE">
        <w:rPr>
          <w:rPrChange w:id="428" w:author="Прокофьева Елена Геннадьевна" w:date="2017-06-21T11:28:00Z">
            <w:rPr>
              <w:sz w:val="22"/>
              <w:szCs w:val="22"/>
            </w:rPr>
          </w:rPrChange>
        </w:rPr>
        <w:t>доставку работников собственными силами к месту производства работ и обратно.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429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30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Генподрядчик обязуется произвести индивидуальное испытание смонтированного оборудования,  принять участие в комплексном опробовании его Заказчиком. Оформить и передать Заказчику в течение 5 календарных дней, следующих за датой </w:t>
      </w:r>
      <w:proofErr w:type="gramStart"/>
      <w:r w:rsidRPr="00E551BE">
        <w:rPr>
          <w:rPrChange w:id="431" w:author="Прокофьева Елена Геннадьевна" w:date="2017-06-21T11:28:00Z">
            <w:rPr>
              <w:sz w:val="22"/>
              <w:szCs w:val="22"/>
            </w:rPr>
          </w:rPrChange>
        </w:rPr>
        <w:t>окончания испытаний каждого узла/участка объекта</w:t>
      </w:r>
      <w:proofErr w:type="gramEnd"/>
      <w:r w:rsidRPr="00E551BE">
        <w:rPr>
          <w:rPrChange w:id="432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или объекта в целом, Акт индивидуального и комплексного испытания по установленной СНИП форме.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433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34" w:author="Прокофьева Елена Геннадьевна" w:date="2017-06-21T11:28:00Z">
            <w:rPr>
              <w:sz w:val="22"/>
              <w:szCs w:val="22"/>
            </w:rPr>
          </w:rPrChange>
        </w:rPr>
        <w:t>Немедленно известить Заказчика и до получения от него указаний приостановить работы при обнаружении:</w:t>
      </w:r>
    </w:p>
    <w:p w:rsidR="00752B7D" w:rsidRPr="00E551BE" w:rsidRDefault="00752B7D" w:rsidP="00752B7D">
      <w:pPr>
        <w:numPr>
          <w:ilvl w:val="0"/>
          <w:numId w:val="7"/>
        </w:numPr>
        <w:tabs>
          <w:tab w:val="num" w:pos="720"/>
        </w:tabs>
        <w:ind w:left="0" w:firstLine="426"/>
        <w:jc w:val="both"/>
        <w:rPr>
          <w:rPrChange w:id="435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36" w:author="Прокофьева Елена Геннадьевна" w:date="2017-06-21T11:28:00Z">
            <w:rPr>
              <w:sz w:val="22"/>
              <w:szCs w:val="22"/>
            </w:rPr>
          </w:rPrChange>
        </w:rPr>
        <w:t>непригодности или недоброкачественности предоставленных Заказчиком материалов, оборудования, проектно-технической документации;</w:t>
      </w:r>
    </w:p>
    <w:p w:rsidR="00752B7D" w:rsidRPr="00E551BE" w:rsidRDefault="00752B7D" w:rsidP="00752B7D">
      <w:pPr>
        <w:numPr>
          <w:ilvl w:val="0"/>
          <w:numId w:val="7"/>
        </w:numPr>
        <w:tabs>
          <w:tab w:val="clear" w:pos="794"/>
          <w:tab w:val="num" w:pos="0"/>
        </w:tabs>
        <w:ind w:left="0" w:firstLine="426"/>
        <w:jc w:val="both"/>
        <w:rPr>
          <w:rPrChange w:id="437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38" w:author="Прокофьева Елена Геннадьевна" w:date="2017-06-21T11:28:00Z">
            <w:rPr>
              <w:sz w:val="22"/>
              <w:szCs w:val="22"/>
            </w:rPr>
          </w:rPrChange>
        </w:rPr>
        <w:t>возможных неблагоприятных для Заказчика последствий выполнения его указаний о способе исполнения работы;</w:t>
      </w:r>
    </w:p>
    <w:p w:rsidR="00752B7D" w:rsidRPr="00E551BE" w:rsidRDefault="00752B7D" w:rsidP="00752B7D">
      <w:pPr>
        <w:numPr>
          <w:ilvl w:val="0"/>
          <w:numId w:val="7"/>
        </w:numPr>
        <w:tabs>
          <w:tab w:val="clear" w:pos="794"/>
        </w:tabs>
        <w:ind w:left="0" w:firstLine="426"/>
        <w:jc w:val="both"/>
        <w:rPr>
          <w:rPrChange w:id="439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40" w:author="Прокофьева Елена Геннадьевна" w:date="2017-06-21T11:28:00Z">
            <w:rPr>
              <w:sz w:val="22"/>
              <w:szCs w:val="22"/>
            </w:rPr>
          </w:rPrChange>
        </w:rPr>
        <w:t>необходимости проведения дополнительных работ, не учтенных в проектно-технической документации, если невыполнение таких работ угрожает годности или прочности результатов выполняемой работы либо создаёт невозможность её завершения в срок;</w:t>
      </w:r>
    </w:p>
    <w:p w:rsidR="00752B7D" w:rsidRPr="00E551BE" w:rsidRDefault="00752B7D" w:rsidP="00752B7D">
      <w:pPr>
        <w:numPr>
          <w:ilvl w:val="0"/>
          <w:numId w:val="7"/>
        </w:numPr>
        <w:tabs>
          <w:tab w:val="clear" w:pos="794"/>
        </w:tabs>
        <w:ind w:left="0" w:firstLine="426"/>
        <w:jc w:val="both"/>
        <w:rPr>
          <w:rPrChange w:id="441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42" w:author="Прокофьева Елена Геннадьевна" w:date="2017-06-21T11:28:00Z">
            <w:rPr>
              <w:sz w:val="22"/>
              <w:szCs w:val="22"/>
            </w:rPr>
          </w:rPrChange>
        </w:rPr>
        <w:t>возможного возникновения чрезвычайной ситуации на объекте строительства;</w:t>
      </w:r>
    </w:p>
    <w:p w:rsidR="00752B7D" w:rsidRPr="00E551BE" w:rsidRDefault="00752B7D" w:rsidP="00752B7D">
      <w:pPr>
        <w:numPr>
          <w:ilvl w:val="0"/>
          <w:numId w:val="7"/>
        </w:numPr>
        <w:tabs>
          <w:tab w:val="clear" w:pos="794"/>
          <w:tab w:val="num" w:pos="0"/>
        </w:tabs>
        <w:ind w:left="0" w:firstLine="426"/>
        <w:jc w:val="both"/>
        <w:rPr>
          <w:rPrChange w:id="443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44" w:author="Прокофьева Елена Геннадьевна" w:date="2017-06-21T11:28:00Z">
            <w:rPr>
              <w:sz w:val="22"/>
              <w:szCs w:val="22"/>
            </w:rPr>
          </w:rPrChange>
        </w:rPr>
        <w:t>иных, не зависящих от Генподрядчика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445" w:author="Прокофьева Елена Геннадьевна" w:date="2017-06-21T11:28:00Z">
            <w:rPr>
              <w:sz w:val="22"/>
              <w:szCs w:val="22"/>
            </w:rPr>
          </w:rPrChange>
        </w:rPr>
      </w:pPr>
      <w:proofErr w:type="gramStart"/>
      <w:r w:rsidRPr="00E551BE">
        <w:rPr>
          <w:rPrChange w:id="446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Если в процессе выполнения работ Генподрядчик поставит материалы, оборудование ненадлежащего качества или допустит отступления от технической документации, ухудшившие качество </w:t>
      </w:r>
      <w:r w:rsidRPr="00E551BE">
        <w:rPr>
          <w:rPrChange w:id="447" w:author="Прокофьева Елена Геннадьевна" w:date="2017-06-21T11:28:00Z">
            <w:rPr>
              <w:sz w:val="22"/>
              <w:szCs w:val="22"/>
            </w:rPr>
          </w:rPrChange>
        </w:rPr>
        <w:lastRenderedPageBreak/>
        <w:t>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  <w:proofErr w:type="gramEnd"/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448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49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Генподрядчик обязуется произвести ревизию в объеме 100 процентов всей арматуры поставки Генподрядчика, согласно выдаваемой проектно-технической документации, до начала ее монтажа. 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450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51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Генподрядчик предоставляет полномочному представителю Заказчика информацию о ходе выполнения работ в соответствии с графиком производства работ. 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452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53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документацию, в том числе все необходимые чертежи, спецификации и иные документы.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45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55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Генподрядчик обязуется до даты начала работ по договору разработать и согласовать с Заказчиком детальный график производства работ, составленный в специализированной программе для построения графиков (MS </w:t>
      </w:r>
      <w:proofErr w:type="spellStart"/>
      <w:r w:rsidRPr="00E551BE">
        <w:rPr>
          <w:rPrChange w:id="456" w:author="Прокофьева Елена Геннадьевна" w:date="2017-06-21T11:28:00Z">
            <w:rPr>
              <w:sz w:val="22"/>
              <w:szCs w:val="22"/>
            </w:rPr>
          </w:rPrChange>
        </w:rPr>
        <w:t>Project</w:t>
      </w:r>
      <w:proofErr w:type="spellEnd"/>
      <w:r w:rsidRPr="00E551BE">
        <w:rPr>
          <w:rPrChange w:id="457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, </w:t>
      </w:r>
      <w:proofErr w:type="spellStart"/>
      <w:r w:rsidRPr="00E551BE">
        <w:rPr>
          <w:rPrChange w:id="458" w:author="Прокофьева Елена Геннадьевна" w:date="2017-06-21T11:28:00Z">
            <w:rPr>
              <w:sz w:val="22"/>
              <w:szCs w:val="22"/>
            </w:rPr>
          </w:rPrChange>
        </w:rPr>
        <w:t>Primavera</w:t>
      </w:r>
      <w:proofErr w:type="spellEnd"/>
      <w:r w:rsidRPr="00E551BE">
        <w:rPr>
          <w:rPrChange w:id="459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</w:t>
      </w:r>
      <w:proofErr w:type="spellStart"/>
      <w:r w:rsidRPr="00E551BE">
        <w:rPr>
          <w:rPrChange w:id="460" w:author="Прокофьева Елена Геннадьевна" w:date="2017-06-21T11:28:00Z">
            <w:rPr>
              <w:sz w:val="22"/>
              <w:szCs w:val="22"/>
            </w:rPr>
          </w:rPrChange>
        </w:rPr>
        <w:t>и.т</w:t>
      </w:r>
      <w:proofErr w:type="gramStart"/>
      <w:r w:rsidRPr="00E551BE">
        <w:rPr>
          <w:rPrChange w:id="461" w:author="Прокофьева Елена Геннадьевна" w:date="2017-06-21T11:28:00Z">
            <w:rPr>
              <w:sz w:val="22"/>
              <w:szCs w:val="22"/>
            </w:rPr>
          </w:rPrChange>
        </w:rPr>
        <w:t>.п</w:t>
      </w:r>
      <w:proofErr w:type="spellEnd"/>
      <w:proofErr w:type="gramEnd"/>
      <w:r w:rsidRPr="00E551BE">
        <w:rPr>
          <w:rPrChange w:id="462" w:author="Прокофьева Елена Геннадьевна" w:date="2017-06-21T11:28:00Z">
            <w:rPr>
              <w:sz w:val="22"/>
              <w:szCs w:val="22"/>
            </w:rPr>
          </w:rPrChange>
        </w:rPr>
        <w:t>), а также график поставки материалов и оборудования, относящихся к поставке Генподрядчика.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463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64" w:author="Прокофьева Елена Геннадьевна" w:date="2017-06-21T11:28:00Z">
            <w:rPr>
              <w:sz w:val="22"/>
              <w:szCs w:val="22"/>
            </w:rPr>
          </w:rPrChange>
        </w:rPr>
        <w:t>В случае выявления Генподрядчиком противоречий, ошибок или иных дефектов проектно-технической документации, такие противоречия, ошибки или иные дефекты не должны использоваться Генподрядчиком в ущерб качеству работ, не могут служить оправданием низкого качества работ, нарушения сроков выполнения работ. Обо всех обнаруженных противоречиях, ошибках или иных дефектах Генподрядчик незамедлительно письменно уведомляет Заказчика.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465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66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обязуется ежемесячно в срок до 15 числа передавать Заказчику отчет по исполнению настоящего Договора (с учетом дополнительных соглашений)</w:t>
      </w:r>
      <w:r w:rsidR="00E4404D" w:rsidRPr="00E551BE">
        <w:rPr>
          <w:rPrChange w:id="467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в соответствии с Приложением №11</w:t>
      </w:r>
      <w:r w:rsidRPr="00E551BE">
        <w:rPr>
          <w:rPrChange w:id="468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к настоящему Договору, с обязательным указанием в отчете работ, планируемых к выполнению и приемке в текущем месяце.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469" w:author="Прокофьева Елена Геннадьевна" w:date="2017-06-21T11:28:00Z">
            <w:rPr>
              <w:sz w:val="22"/>
              <w:szCs w:val="22"/>
            </w:rPr>
          </w:rPrChange>
        </w:rPr>
      </w:pPr>
      <w:bookmarkStart w:id="470" w:name="_Ref471992529"/>
      <w:r w:rsidRPr="00E551BE">
        <w:rPr>
          <w:rPrChange w:id="471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обязуется предостав</w:t>
      </w:r>
      <w:r w:rsidR="00E4404D" w:rsidRPr="00E551BE">
        <w:rPr>
          <w:rPrChange w:id="472" w:author="Прокофьева Елена Геннадьевна" w:date="2017-06-21T11:28:00Z">
            <w:rPr>
              <w:sz w:val="22"/>
              <w:szCs w:val="22"/>
            </w:rPr>
          </w:rPrChange>
        </w:rPr>
        <w:t>ить детализацию и расшифровку физических объемов работ в соответствии с п.1.4. Договора в течение 10 дней со дня передачи заказчику разработанной проектно-технической документации</w:t>
      </w:r>
      <w:r w:rsidRPr="00E551BE">
        <w:rPr>
          <w:rPrChange w:id="473" w:author="Прокофьева Елена Геннадьевна" w:date="2017-06-21T11:28:00Z">
            <w:rPr>
              <w:sz w:val="22"/>
              <w:szCs w:val="22"/>
            </w:rPr>
          </w:rPrChange>
        </w:rPr>
        <w:t>.</w:t>
      </w:r>
      <w:bookmarkEnd w:id="470"/>
      <w:r w:rsidR="00B957D2" w:rsidRPr="00E551BE">
        <w:rPr>
          <w:rPrChange w:id="474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475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76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обязан, в случае использования импортных машин и механизмов для выполнения работ по настоящему Договору, своевременно предоставить Заказчику необходимые документы для согласования в соответствии с «Временным порядком обоснования затрат на эксплуатацию импортных машин и механизмов», разработанным ПАО «НК «Роснефть».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477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78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обязуется предоставлять в составе сметных расчетов наименования и номера МТР (при их наличии) согласно ПСД проектной организации для внесения заказчиком данных в систему SAP-ERP.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479" w:author="Прокофьева Елена Геннадьевна" w:date="2017-06-21T11:28:00Z">
            <w:rPr>
              <w:sz w:val="22"/>
              <w:szCs w:val="22"/>
            </w:rPr>
          </w:rPrChange>
        </w:rPr>
      </w:pPr>
      <w:proofErr w:type="gramStart"/>
      <w:r w:rsidRPr="00E551BE">
        <w:rPr>
          <w:rPrChange w:id="480" w:author="Прокофьева Елена Геннадьевна" w:date="2017-06-21T11:28:00Z">
            <w:rPr>
              <w:sz w:val="22"/>
              <w:szCs w:val="22"/>
            </w:rPr>
          </w:rPrChange>
        </w:rPr>
        <w:t>В случае необходимости выполнения работ и несения Генподрядчиком расходов на временные здания и сооружения, непредвиденных расходов и транспортных расходов на оборудование поставки Заказчика, акты с обоснованием необходимости и описанием характера работ (по временным и непредвиденным расходам), подтверждающие документы (по транспортным расходам на оборудование поставки заказчика), с приложением сметных расчетов, должны быть переданы Генподрядчиком на утверждение Заказчику до начала выполнения данных</w:t>
      </w:r>
      <w:proofErr w:type="gramEnd"/>
      <w:r w:rsidRPr="00E551BE">
        <w:rPr>
          <w:rPrChange w:id="481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работ.</w:t>
      </w:r>
    </w:p>
    <w:p w:rsidR="00752B7D" w:rsidRPr="00E551BE" w:rsidRDefault="00752B7D" w:rsidP="00752B7D">
      <w:pPr>
        <w:ind w:firstLine="426"/>
        <w:jc w:val="both"/>
        <w:rPr>
          <w:rPrChange w:id="482" w:author="Прокофьева Елена Геннадьевна" w:date="2017-06-21T11:28:00Z">
            <w:rPr>
              <w:sz w:val="22"/>
              <w:szCs w:val="22"/>
            </w:rPr>
          </w:rPrChange>
        </w:rPr>
      </w:pPr>
    </w:p>
    <w:p w:rsidR="00752B7D" w:rsidRPr="00E551BE" w:rsidRDefault="00752B7D" w:rsidP="00752B7D">
      <w:pPr>
        <w:ind w:firstLine="426"/>
        <w:jc w:val="both"/>
        <w:rPr>
          <w:b/>
          <w:rPrChange w:id="483" w:author="Прокофьева Елена Геннадьевна" w:date="2017-06-21T11:28:00Z">
            <w:rPr>
              <w:b/>
              <w:sz w:val="22"/>
              <w:szCs w:val="22"/>
            </w:rPr>
          </w:rPrChange>
        </w:rPr>
      </w:pPr>
      <w:r w:rsidRPr="00E551BE">
        <w:rPr>
          <w:b/>
          <w:rPrChange w:id="484" w:author="Прокофьева Елена Геннадьевна" w:date="2017-06-21T11:28:00Z">
            <w:rPr>
              <w:b/>
              <w:sz w:val="22"/>
              <w:szCs w:val="22"/>
            </w:rPr>
          </w:rPrChange>
        </w:rPr>
        <w:t>В области охраны труда, охраны природы и промышленной безопасности:</w:t>
      </w:r>
    </w:p>
    <w:p w:rsidR="00752B7D" w:rsidRPr="00E551BE" w:rsidRDefault="00752B7D" w:rsidP="00752B7D">
      <w:pPr>
        <w:ind w:firstLine="426"/>
        <w:jc w:val="both"/>
        <w:rPr>
          <w:rPrChange w:id="485" w:author="Прокофьева Елена Геннадьевна" w:date="2017-06-21T11:28:00Z">
            <w:rPr>
              <w:sz w:val="22"/>
              <w:szCs w:val="22"/>
            </w:rPr>
          </w:rPrChange>
        </w:rPr>
      </w:pP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486" w:author="Прокофьева Елена Геннадьевна" w:date="2017-06-21T11:28:00Z">
            <w:rPr>
              <w:sz w:val="22"/>
              <w:szCs w:val="22"/>
            </w:rPr>
          </w:rPrChange>
        </w:rPr>
      </w:pPr>
      <w:bookmarkStart w:id="487" w:name="_Ref471977808"/>
      <w:r w:rsidRPr="00E551BE">
        <w:rPr>
          <w:rPrChange w:id="488" w:author="Прокофьева Елена Геннадьевна" w:date="2017-06-21T11:28:00Z">
            <w:rPr>
              <w:sz w:val="22"/>
              <w:szCs w:val="22"/>
            </w:rPr>
          </w:rPrChange>
        </w:rPr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487"/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489" w:author="Прокофьева Елена Геннадьевна" w:date="2017-06-21T11:28:00Z">
            <w:rPr>
              <w:sz w:val="22"/>
              <w:szCs w:val="22"/>
            </w:rPr>
          </w:rPrChange>
        </w:rPr>
      </w:pPr>
      <w:bookmarkStart w:id="490" w:name="_Ref471977826"/>
      <w:r w:rsidRPr="00E551BE">
        <w:rPr>
          <w:rPrChange w:id="491" w:author="Прокофьева Елена Геннадьевна" w:date="2017-06-21T11:28:00Z">
            <w:rPr>
              <w:sz w:val="22"/>
              <w:szCs w:val="22"/>
            </w:rPr>
          </w:rPrChange>
        </w:rPr>
        <w:t>Соблюдать требования следующих локальных нормативных актов Заказчика:</w:t>
      </w:r>
      <w:bookmarkEnd w:id="490"/>
    </w:p>
    <w:p w:rsidR="00752B7D" w:rsidRPr="00E551BE" w:rsidRDefault="00752B7D" w:rsidP="00752B7D">
      <w:pPr>
        <w:pStyle w:val="aff9"/>
        <w:numPr>
          <w:ilvl w:val="0"/>
          <w:numId w:val="27"/>
        </w:numPr>
        <w:ind w:left="0" w:firstLine="426"/>
        <w:contextualSpacing/>
        <w:jc w:val="both"/>
        <w:rPr>
          <w:rPrChange w:id="492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493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Положения о </w:t>
      </w:r>
      <w:proofErr w:type="gramStart"/>
      <w:r w:rsidRPr="00E551BE">
        <w:rPr>
          <w:rPrChange w:id="494" w:author="Прокофьева Елена Геннадьевна" w:date="2017-06-21T11:28:00Z">
            <w:rPr>
              <w:sz w:val="22"/>
              <w:szCs w:val="22"/>
            </w:rPr>
          </w:rPrChange>
        </w:rPr>
        <w:t>пропускном</w:t>
      </w:r>
      <w:proofErr w:type="gramEnd"/>
      <w:r w:rsidRPr="00E551BE">
        <w:rPr>
          <w:rPrChange w:id="495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и </w:t>
      </w:r>
      <w:proofErr w:type="spellStart"/>
      <w:r w:rsidRPr="00E551BE">
        <w:rPr>
          <w:rPrChange w:id="496" w:author="Прокофьева Елена Геннадьевна" w:date="2017-06-21T11:28:00Z">
            <w:rPr>
              <w:sz w:val="22"/>
              <w:szCs w:val="22"/>
            </w:rPr>
          </w:rPrChange>
        </w:rPr>
        <w:t>внутриобъектовом</w:t>
      </w:r>
      <w:proofErr w:type="spellEnd"/>
      <w:r w:rsidRPr="00E551BE">
        <w:rPr>
          <w:rPrChange w:id="497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режимах на территории ОАО «</w:t>
      </w:r>
      <w:proofErr w:type="spellStart"/>
      <w:r w:rsidRPr="00E551BE">
        <w:rPr>
          <w:rPrChange w:id="498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499" w:author="Прокофьева Елена Геннадьевна" w:date="2017-06-21T11:28:00Z">
            <w:rPr>
              <w:sz w:val="22"/>
              <w:szCs w:val="22"/>
            </w:rPr>
          </w:rPrChange>
        </w:rPr>
        <w:t>-ЯНОС»;</w:t>
      </w:r>
    </w:p>
    <w:p w:rsidR="00752B7D" w:rsidRPr="00E551BE" w:rsidRDefault="00752B7D" w:rsidP="00752B7D">
      <w:pPr>
        <w:pStyle w:val="aff9"/>
        <w:numPr>
          <w:ilvl w:val="0"/>
          <w:numId w:val="27"/>
        </w:numPr>
        <w:ind w:left="0" w:firstLine="426"/>
        <w:contextualSpacing/>
        <w:jc w:val="both"/>
        <w:rPr>
          <w:rPrChange w:id="500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01" w:author="Прокофьева Елена Геннадьевна" w:date="2017-06-21T11:28:00Z">
            <w:rPr>
              <w:sz w:val="22"/>
              <w:szCs w:val="22"/>
            </w:rPr>
          </w:rPrChange>
        </w:rPr>
        <w:t>Инструкции № 1 по общим правилам охраны труда, промышленной и пожарной безопасности на ОАО «</w:t>
      </w:r>
      <w:proofErr w:type="spellStart"/>
      <w:r w:rsidRPr="00E551BE">
        <w:rPr>
          <w:rPrChange w:id="502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503" w:author="Прокофьева Елена Геннадьевна" w:date="2017-06-21T11:28:00Z">
            <w:rPr>
              <w:sz w:val="22"/>
              <w:szCs w:val="22"/>
            </w:rPr>
          </w:rPrChange>
        </w:rPr>
        <w:t>-ЯНОС»;</w:t>
      </w:r>
    </w:p>
    <w:p w:rsidR="00752B7D" w:rsidRPr="00E551BE" w:rsidRDefault="00752B7D" w:rsidP="00752B7D">
      <w:pPr>
        <w:pStyle w:val="aff9"/>
        <w:numPr>
          <w:ilvl w:val="0"/>
          <w:numId w:val="27"/>
        </w:numPr>
        <w:suppressAutoHyphens/>
        <w:ind w:left="0" w:firstLine="426"/>
        <w:contextualSpacing/>
        <w:jc w:val="both"/>
        <w:rPr>
          <w:rPrChange w:id="50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05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Инструкции № 3 об общих правилах </w:t>
      </w:r>
      <w:proofErr w:type="spellStart"/>
      <w:r w:rsidRPr="00E551BE">
        <w:rPr>
          <w:rPrChange w:id="506" w:author="Прокофьева Елена Геннадьевна" w:date="2017-06-21T11:28:00Z">
            <w:rPr>
              <w:sz w:val="22"/>
              <w:szCs w:val="22"/>
            </w:rPr>
          </w:rPrChange>
        </w:rPr>
        <w:t>газобезопасности</w:t>
      </w:r>
      <w:proofErr w:type="spellEnd"/>
      <w:r w:rsidRPr="00E551BE">
        <w:rPr>
          <w:rPrChange w:id="507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на территории ОАО «</w:t>
      </w:r>
      <w:proofErr w:type="spellStart"/>
      <w:r w:rsidRPr="00E551BE">
        <w:rPr>
          <w:rPrChange w:id="508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509" w:author="Прокофьева Елена Геннадьевна" w:date="2017-06-21T11:28:00Z">
            <w:rPr>
              <w:sz w:val="22"/>
              <w:szCs w:val="22"/>
            </w:rPr>
          </w:rPrChange>
        </w:rPr>
        <w:t>-ЯНОС»;</w:t>
      </w:r>
    </w:p>
    <w:p w:rsidR="00752B7D" w:rsidRPr="00E551BE" w:rsidRDefault="00752B7D" w:rsidP="00752B7D">
      <w:pPr>
        <w:pStyle w:val="aff9"/>
        <w:numPr>
          <w:ilvl w:val="0"/>
          <w:numId w:val="27"/>
        </w:numPr>
        <w:ind w:left="0" w:firstLine="426"/>
        <w:contextualSpacing/>
        <w:jc w:val="both"/>
        <w:rPr>
          <w:rPrChange w:id="510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11" w:author="Прокофьева Елена Геннадьевна" w:date="2017-06-21T11:28:00Z">
            <w:rPr>
              <w:sz w:val="22"/>
              <w:szCs w:val="22"/>
            </w:rPr>
          </w:rPrChange>
        </w:rPr>
        <w:t>Инструкции № 10 по организации и безопасному производству ремонтных работ на объектах ОАО «</w:t>
      </w:r>
      <w:proofErr w:type="spellStart"/>
      <w:r w:rsidRPr="00E551BE">
        <w:rPr>
          <w:rPrChange w:id="512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513" w:author="Прокофьева Елена Геннадьевна" w:date="2017-06-21T11:28:00Z">
            <w:rPr>
              <w:sz w:val="22"/>
              <w:szCs w:val="22"/>
            </w:rPr>
          </w:rPrChange>
        </w:rPr>
        <w:t>-ЯНОС»;</w:t>
      </w:r>
    </w:p>
    <w:p w:rsidR="00752B7D" w:rsidRPr="00E551BE" w:rsidRDefault="00752B7D" w:rsidP="00752B7D">
      <w:pPr>
        <w:pStyle w:val="aff9"/>
        <w:numPr>
          <w:ilvl w:val="0"/>
          <w:numId w:val="27"/>
        </w:numPr>
        <w:ind w:left="0" w:firstLine="426"/>
        <w:contextualSpacing/>
        <w:jc w:val="both"/>
        <w:rPr>
          <w:rPrChange w:id="51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15" w:author="Прокофьева Елена Геннадьевна" w:date="2017-06-21T11:28:00Z">
            <w:rPr>
              <w:sz w:val="22"/>
              <w:szCs w:val="22"/>
            </w:rPr>
          </w:rPrChange>
        </w:rPr>
        <w:t>Инструкции № 18 по охране труда при работе на высоте;</w:t>
      </w:r>
    </w:p>
    <w:p w:rsidR="00752B7D" w:rsidRPr="00E551BE" w:rsidRDefault="00752B7D" w:rsidP="00752B7D">
      <w:pPr>
        <w:pStyle w:val="aff9"/>
        <w:numPr>
          <w:ilvl w:val="0"/>
          <w:numId w:val="27"/>
        </w:numPr>
        <w:ind w:left="0" w:firstLine="426"/>
        <w:contextualSpacing/>
        <w:jc w:val="both"/>
        <w:rPr>
          <w:rPrChange w:id="516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17" w:author="Прокофьева Елена Геннадьевна" w:date="2017-06-21T11:28:00Z">
            <w:rPr>
              <w:sz w:val="22"/>
              <w:szCs w:val="22"/>
            </w:rPr>
          </w:rPrChange>
        </w:rPr>
        <w:t>Инструкции № 22 по организации безопасного проведения газоопасных работ на ОАО «</w:t>
      </w:r>
      <w:proofErr w:type="spellStart"/>
      <w:r w:rsidRPr="00E551BE">
        <w:rPr>
          <w:rPrChange w:id="518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519" w:author="Прокофьева Елена Геннадьевна" w:date="2017-06-21T11:28:00Z">
            <w:rPr>
              <w:sz w:val="22"/>
              <w:szCs w:val="22"/>
            </w:rPr>
          </w:rPrChange>
        </w:rPr>
        <w:t>-ЯНОС»;</w:t>
      </w:r>
    </w:p>
    <w:p w:rsidR="00752B7D" w:rsidRPr="00E551BE" w:rsidRDefault="00752B7D" w:rsidP="00752B7D">
      <w:pPr>
        <w:pStyle w:val="aff9"/>
        <w:numPr>
          <w:ilvl w:val="0"/>
          <w:numId w:val="27"/>
        </w:numPr>
        <w:ind w:left="0" w:firstLine="426"/>
        <w:contextualSpacing/>
        <w:jc w:val="both"/>
        <w:rPr>
          <w:rPrChange w:id="520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21" w:author="Прокофьева Елена Геннадьевна" w:date="2017-06-21T11:28:00Z">
            <w:rPr>
              <w:sz w:val="22"/>
              <w:szCs w:val="22"/>
            </w:rPr>
          </w:rPrChange>
        </w:rPr>
        <w:t>Инструкции № 69 по организации безопасного проведения огневых работ на пожароопасных, взрывоопасных и взрывопожароопасных объектах ОАО «</w:t>
      </w:r>
      <w:proofErr w:type="spellStart"/>
      <w:r w:rsidRPr="00E551BE">
        <w:rPr>
          <w:rPrChange w:id="522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523" w:author="Прокофьева Елена Геннадьевна" w:date="2017-06-21T11:28:00Z">
            <w:rPr>
              <w:sz w:val="22"/>
              <w:szCs w:val="22"/>
            </w:rPr>
          </w:rPrChange>
        </w:rPr>
        <w:t>-ЯНОС»;</w:t>
      </w:r>
    </w:p>
    <w:p w:rsidR="00752B7D" w:rsidRPr="00E551BE" w:rsidRDefault="00752B7D" w:rsidP="00752B7D">
      <w:pPr>
        <w:pStyle w:val="aff9"/>
        <w:numPr>
          <w:ilvl w:val="0"/>
          <w:numId w:val="27"/>
        </w:numPr>
        <w:ind w:left="0" w:firstLine="426"/>
        <w:contextualSpacing/>
        <w:jc w:val="both"/>
        <w:rPr>
          <w:rPrChange w:id="52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25" w:author="Прокофьева Елена Геннадьевна" w:date="2017-06-21T11:28:00Z">
            <w:rPr>
              <w:sz w:val="22"/>
              <w:szCs w:val="22"/>
            </w:rPr>
          </w:rPrChange>
        </w:rPr>
        <w:t>Правил № 404 производства земляных работ на территории ОАО «</w:t>
      </w:r>
      <w:proofErr w:type="spellStart"/>
      <w:r w:rsidRPr="00E551BE">
        <w:rPr>
          <w:rPrChange w:id="526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527" w:author="Прокофьева Елена Геннадьевна" w:date="2017-06-21T11:28:00Z">
            <w:rPr>
              <w:sz w:val="22"/>
              <w:szCs w:val="22"/>
            </w:rPr>
          </w:rPrChange>
        </w:rPr>
        <w:t>-ЯНОС»;</w:t>
      </w:r>
    </w:p>
    <w:p w:rsidR="00752B7D" w:rsidRPr="00E551BE" w:rsidRDefault="00752B7D" w:rsidP="00752B7D">
      <w:pPr>
        <w:pStyle w:val="aff9"/>
        <w:numPr>
          <w:ilvl w:val="0"/>
          <w:numId w:val="27"/>
        </w:numPr>
        <w:ind w:left="0" w:firstLine="426"/>
        <w:contextualSpacing/>
        <w:jc w:val="both"/>
        <w:rPr>
          <w:rPrChange w:id="528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29" w:author="Прокофьева Елена Геннадьевна" w:date="2017-06-21T11:28:00Z">
            <w:rPr>
              <w:sz w:val="22"/>
              <w:szCs w:val="22"/>
            </w:rPr>
          </w:rPrChange>
        </w:rPr>
        <w:lastRenderedPageBreak/>
        <w:t>Инструкции № 135 по организации безопасного движения транспортных средств и пешеходов на территории ОАО «</w:t>
      </w:r>
      <w:proofErr w:type="spellStart"/>
      <w:r w:rsidRPr="00E551BE">
        <w:rPr>
          <w:rPrChange w:id="530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531" w:author="Прокофьева Елена Геннадьевна" w:date="2017-06-21T11:28:00Z">
            <w:rPr>
              <w:sz w:val="22"/>
              <w:szCs w:val="22"/>
            </w:rPr>
          </w:rPrChange>
        </w:rPr>
        <w:t>-ЯНОС»;</w:t>
      </w:r>
    </w:p>
    <w:p w:rsidR="00752B7D" w:rsidRPr="00E551BE" w:rsidRDefault="00752B7D" w:rsidP="00752B7D">
      <w:pPr>
        <w:pStyle w:val="aff9"/>
        <w:numPr>
          <w:ilvl w:val="0"/>
          <w:numId w:val="27"/>
        </w:numPr>
        <w:suppressAutoHyphens/>
        <w:ind w:left="0" w:firstLine="426"/>
        <w:contextualSpacing/>
        <w:jc w:val="both"/>
        <w:rPr>
          <w:rPrChange w:id="532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33" w:author="Прокофьева Елена Геннадьевна" w:date="2017-06-21T11:28:00Z">
            <w:rPr>
              <w:sz w:val="22"/>
              <w:szCs w:val="22"/>
            </w:rPr>
          </w:rPrChange>
        </w:rPr>
        <w:t>Положения № 547 по обращению с отходами на ОАО «</w:t>
      </w:r>
      <w:proofErr w:type="spellStart"/>
      <w:r w:rsidRPr="00E551BE">
        <w:rPr>
          <w:rPrChange w:id="534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535" w:author="Прокофьева Елена Геннадьевна" w:date="2017-06-21T11:28:00Z">
            <w:rPr>
              <w:sz w:val="22"/>
              <w:szCs w:val="22"/>
            </w:rPr>
          </w:rPrChange>
        </w:rPr>
        <w:t>-ЯНОС»;</w:t>
      </w:r>
    </w:p>
    <w:p w:rsidR="00752B7D" w:rsidRPr="00E551BE" w:rsidRDefault="00752B7D" w:rsidP="00752B7D">
      <w:pPr>
        <w:pStyle w:val="aff9"/>
        <w:numPr>
          <w:ilvl w:val="0"/>
          <w:numId w:val="27"/>
        </w:numPr>
        <w:ind w:left="0" w:firstLine="426"/>
        <w:contextualSpacing/>
        <w:jc w:val="both"/>
        <w:rPr>
          <w:rPrChange w:id="536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37" w:author="Прокофьева Елена Геннадьевна" w:date="2017-06-21T11:28:00Z">
            <w:rPr>
              <w:sz w:val="22"/>
              <w:szCs w:val="22"/>
            </w:rPr>
          </w:rPrChange>
        </w:rPr>
        <w:t>Правил экологической безопасности ОАО «</w:t>
      </w:r>
      <w:proofErr w:type="spellStart"/>
      <w:r w:rsidRPr="00E551BE">
        <w:rPr>
          <w:rPrChange w:id="538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539" w:author="Прокофьева Елена Геннадьевна" w:date="2017-06-21T11:28:00Z">
            <w:rPr>
              <w:sz w:val="22"/>
              <w:szCs w:val="22"/>
            </w:rPr>
          </w:rPrChange>
        </w:rPr>
        <w:t>-ЯНОС»;</w:t>
      </w:r>
    </w:p>
    <w:p w:rsidR="00752B7D" w:rsidRPr="00E551BE" w:rsidRDefault="00752B7D" w:rsidP="00752B7D">
      <w:pPr>
        <w:pStyle w:val="aff9"/>
        <w:numPr>
          <w:ilvl w:val="0"/>
          <w:numId w:val="27"/>
        </w:numPr>
        <w:ind w:left="0" w:firstLine="426"/>
        <w:contextualSpacing/>
        <w:jc w:val="both"/>
        <w:rPr>
          <w:rPrChange w:id="540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41" w:author="Прокофьева Елена Геннадьевна" w:date="2017-06-21T11:28:00Z">
            <w:rPr>
              <w:sz w:val="22"/>
              <w:szCs w:val="22"/>
            </w:rPr>
          </w:rPrChange>
        </w:rPr>
        <w:t>Правил благоустройства и содержания территории ОАО «</w:t>
      </w:r>
      <w:proofErr w:type="spellStart"/>
      <w:r w:rsidRPr="00E551BE">
        <w:rPr>
          <w:rPrChange w:id="542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543" w:author="Прокофьева Елена Геннадьевна" w:date="2017-06-21T11:28:00Z">
            <w:rPr>
              <w:sz w:val="22"/>
              <w:szCs w:val="22"/>
            </w:rPr>
          </w:rPrChange>
        </w:rPr>
        <w:t>-ЯНОС»;</w:t>
      </w:r>
    </w:p>
    <w:p w:rsidR="00752B7D" w:rsidRPr="00E551BE" w:rsidRDefault="00752B7D" w:rsidP="00752B7D">
      <w:pPr>
        <w:pStyle w:val="aff9"/>
        <w:numPr>
          <w:ilvl w:val="0"/>
          <w:numId w:val="27"/>
        </w:numPr>
        <w:ind w:left="0" w:firstLine="426"/>
        <w:contextualSpacing/>
        <w:jc w:val="both"/>
        <w:rPr>
          <w:rPrChange w:id="54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45" w:author="Прокофьева Елена Геннадьевна" w:date="2017-06-21T11:28:00Z">
            <w:rPr>
              <w:sz w:val="22"/>
              <w:szCs w:val="22"/>
            </w:rPr>
          </w:rPrChange>
        </w:rPr>
        <w:t>Памятки о действиях персонала при обнаружении подозрительных предметов;</w:t>
      </w:r>
    </w:p>
    <w:p w:rsidR="00752B7D" w:rsidRPr="00E551BE" w:rsidRDefault="00752B7D" w:rsidP="00752B7D">
      <w:pPr>
        <w:pStyle w:val="aff9"/>
        <w:numPr>
          <w:ilvl w:val="0"/>
          <w:numId w:val="27"/>
        </w:numPr>
        <w:ind w:left="0" w:firstLine="426"/>
        <w:contextualSpacing/>
        <w:jc w:val="both"/>
        <w:rPr>
          <w:rPrChange w:id="546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47" w:author="Прокофьева Елена Геннадьевна" w:date="2017-06-21T11:28:00Z">
            <w:rPr>
              <w:sz w:val="22"/>
              <w:szCs w:val="22"/>
            </w:rPr>
          </w:rPrChange>
        </w:rPr>
        <w:t>Единых требований, предъявляемых к оснащению и содержанию мест для курения на объектах ОАО «</w:t>
      </w:r>
      <w:proofErr w:type="spellStart"/>
      <w:r w:rsidRPr="00E551BE">
        <w:rPr>
          <w:rPrChange w:id="548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549" w:author="Прокофьева Елена Геннадьевна" w:date="2017-06-21T11:28:00Z">
            <w:rPr>
              <w:sz w:val="22"/>
              <w:szCs w:val="22"/>
            </w:rPr>
          </w:rPrChange>
        </w:rPr>
        <w:t>-ЯНОС»;</w:t>
      </w:r>
    </w:p>
    <w:p w:rsidR="00752B7D" w:rsidRPr="00E551BE" w:rsidRDefault="00752B7D" w:rsidP="00752B7D">
      <w:pPr>
        <w:pStyle w:val="aff9"/>
        <w:numPr>
          <w:ilvl w:val="0"/>
          <w:numId w:val="27"/>
        </w:numPr>
        <w:ind w:left="0" w:firstLine="426"/>
        <w:contextualSpacing/>
        <w:jc w:val="both"/>
        <w:rPr>
          <w:rPrChange w:id="550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51" w:author="Прокофьева Елена Геннадьевна" w:date="2017-06-21T11:28:00Z">
            <w:rPr>
              <w:sz w:val="22"/>
              <w:szCs w:val="22"/>
            </w:rPr>
          </w:rPrChange>
        </w:rPr>
        <w:t>Единых требований, предъявляемых к мобильным зданиям (бытовым вагончикам) на объектах ОАО «</w:t>
      </w:r>
      <w:proofErr w:type="spellStart"/>
      <w:r w:rsidRPr="00E551BE">
        <w:rPr>
          <w:rPrChange w:id="552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553" w:author="Прокофьева Елена Геннадьевна" w:date="2017-06-21T11:28:00Z">
            <w:rPr>
              <w:sz w:val="22"/>
              <w:szCs w:val="22"/>
            </w:rPr>
          </w:rPrChange>
        </w:rPr>
        <w:t>-ЯНОС»;</w:t>
      </w:r>
    </w:p>
    <w:p w:rsidR="00752B7D" w:rsidRPr="00E551BE" w:rsidRDefault="00752B7D" w:rsidP="00752B7D">
      <w:pPr>
        <w:pStyle w:val="aff9"/>
        <w:numPr>
          <w:ilvl w:val="0"/>
          <w:numId w:val="27"/>
        </w:numPr>
        <w:ind w:left="0" w:firstLine="426"/>
        <w:contextualSpacing/>
        <w:jc w:val="both"/>
        <w:rPr>
          <w:rPrChange w:id="55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55" w:author="Прокофьева Елена Геннадьевна" w:date="2017-06-21T11:28:00Z">
            <w:rPr>
              <w:sz w:val="22"/>
              <w:szCs w:val="22"/>
            </w:rPr>
          </w:rPrChange>
        </w:rPr>
        <w:t>Стандарта «Требования безопасности при выполнении работ подрядными организациями».</w:t>
      </w:r>
    </w:p>
    <w:p w:rsidR="00752B7D" w:rsidRPr="00E551BE" w:rsidRDefault="00752B7D" w:rsidP="00752B7D">
      <w:pPr>
        <w:ind w:firstLine="426"/>
        <w:jc w:val="both"/>
        <w:rPr>
          <w:rPrChange w:id="556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57" w:author="Прокофьева Елена Геннадьевна" w:date="2017-06-21T11:28:00Z">
            <w:rPr>
              <w:sz w:val="22"/>
              <w:szCs w:val="22"/>
            </w:rPr>
          </w:rPrChange>
        </w:rPr>
        <w:t>Названные локальные акты Генподрядчик на момент подписания настоящего договора получил и с ними ознакомлен.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558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59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В случае привлечения Генподрядчиком (субподрядчиками) для выполнения </w:t>
      </w:r>
      <w:proofErr w:type="gramStart"/>
      <w:r w:rsidRPr="00E551BE">
        <w:rPr>
          <w:rPrChange w:id="560" w:author="Прокофьева Елена Геннадьевна" w:date="2017-06-21T11:28:00Z">
            <w:rPr>
              <w:sz w:val="22"/>
              <w:szCs w:val="22"/>
            </w:rPr>
          </w:rPrChange>
        </w:rPr>
        <w:t>работ</w:t>
      </w:r>
      <w:proofErr w:type="gramEnd"/>
      <w:r w:rsidRPr="00E551BE">
        <w:rPr>
          <w:rPrChange w:id="561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по договору третьих лиц  заключаемые с ними договоры должны содержать условия, предусмотренные пунктами </w:t>
      </w:r>
      <w:r w:rsidR="00E551BE" w:rsidRPr="00E551BE">
        <w:rPr>
          <w:rPrChange w:id="562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563" w:author="Прокофьева Елена Геннадьевна" w:date="2017-06-21T11:28:00Z">
            <w:rPr/>
          </w:rPrChange>
        </w:rPr>
        <w:instrText xml:space="preserve"> REF _Ref471977808 \r \h  \* MERGEFORMAT </w:instrText>
      </w:r>
      <w:r w:rsidR="00E551BE" w:rsidRPr="00E551BE">
        <w:rPr>
          <w:rPrChange w:id="564" w:author="Прокофьева Елена Геннадьевна" w:date="2017-06-21T11:28:00Z">
            <w:rPr/>
          </w:rPrChange>
        </w:rPr>
      </w:r>
      <w:r w:rsidR="00E551BE" w:rsidRPr="00E551BE">
        <w:rPr>
          <w:rPrChange w:id="565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566" w:author="Прокофьева Елена Геннадьевна" w:date="2017-06-21T11:28:00Z">
            <w:rPr>
              <w:sz w:val="22"/>
              <w:szCs w:val="22"/>
            </w:rPr>
          </w:rPrChange>
        </w:rPr>
        <w:t>4.16</w:t>
      </w:r>
      <w:r w:rsidR="00E551BE" w:rsidRPr="00E551BE">
        <w:rPr>
          <w:rPrChange w:id="567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568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- </w:t>
      </w:r>
      <w:r w:rsidR="00E551BE" w:rsidRPr="00E551BE">
        <w:rPr>
          <w:rPrChange w:id="569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570" w:author="Прокофьева Елена Геннадьевна" w:date="2017-06-21T11:28:00Z">
            <w:rPr/>
          </w:rPrChange>
        </w:rPr>
        <w:instrText xml:space="preserve"> REF _Ref471977826 \r \h  \* MERGEFORMAT </w:instrText>
      </w:r>
      <w:r w:rsidR="00E551BE" w:rsidRPr="00E551BE">
        <w:rPr>
          <w:rPrChange w:id="571" w:author="Прокофьева Елена Геннадьевна" w:date="2017-06-21T11:28:00Z">
            <w:rPr/>
          </w:rPrChange>
        </w:rPr>
      </w:r>
      <w:r w:rsidR="00E551BE" w:rsidRPr="00E551BE">
        <w:rPr>
          <w:rPrChange w:id="572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573" w:author="Прокофьева Елена Геннадьевна" w:date="2017-06-21T11:28:00Z">
            <w:rPr>
              <w:sz w:val="22"/>
              <w:szCs w:val="22"/>
            </w:rPr>
          </w:rPrChange>
        </w:rPr>
        <w:t>4.17</w:t>
      </w:r>
      <w:r w:rsidR="00E551BE" w:rsidRPr="00E551BE">
        <w:rPr>
          <w:rPrChange w:id="574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575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настоящей статьи; Генподрядчик должен осуществлять контроль их исполнения. По требованию Заказчика Генподрядчик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576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77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несет ответственность за допущенные им либо субподрядчиками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Генподрядчика (либо субподрядчиков), Генподрядчик обязуется возместить Заказчику все причиненные этим убытки.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578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79" w:author="Прокофьева Елена Геннадьевна" w:date="2017-06-21T11:28:00Z">
            <w:rPr>
              <w:sz w:val="22"/>
              <w:szCs w:val="22"/>
            </w:rPr>
          </w:rPrChange>
        </w:rPr>
        <w:t>При  наличии вины Генподрядчика или субподрядчиков за аварии, инциденты и несчастные случаи, произошедшие на территории Заказчика, Генподрядчик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580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81" w:author="Прокофьева Елена Геннадьевна" w:date="2017-06-21T11:28:00Z">
            <w:rPr>
              <w:sz w:val="22"/>
              <w:szCs w:val="22"/>
            </w:rPr>
          </w:rPrChange>
        </w:rPr>
        <w:t>Заказчик не несет ответственности за причинение вреда имуществу или здоровью, травмы, увечья или смерть любого работника Генподрядчика или субподрядчика, произошедшие не по вине Заказчика, а также в случае нарушения ими правил охраны труда или промышленной безопасности.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582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83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не вправе выполнять указания Заказчика, если это может привести к нарушению требований, обязательных для сторон, по охране окружающей среды, безопасности труда, промышленной или пожарной безопасности.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58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85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обязуется своевременно вносить плату за негативное воздействие на окружающую среду от деятельности Генподрядчика.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586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87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несет ответственность за транспортировку с территории Заказчика и утилизацию строительных отходов и грунта, образовавшихся при выполнении работ на территории Заказчика. При этом отходы, образующиеся от материалов и оборудования поставки Заказчика, а также разработанный грунт вывозятся и утилизируются за счет Заказчика. Все прочие строительные отходы вывозятся и утилизируются за счет Генподрядчика.</w:t>
      </w:r>
    </w:p>
    <w:p w:rsidR="00752B7D" w:rsidRPr="00E551BE" w:rsidRDefault="00752B7D" w:rsidP="00752B7D">
      <w:pPr>
        <w:ind w:firstLine="426"/>
        <w:jc w:val="both"/>
        <w:rPr>
          <w:rPrChange w:id="588" w:author="Прокофьева Елена Геннадьевна" w:date="2017-06-21T11:28:00Z">
            <w:rPr>
              <w:sz w:val="22"/>
              <w:szCs w:val="22"/>
            </w:rPr>
          </w:rPrChange>
        </w:rPr>
      </w:pPr>
    </w:p>
    <w:p w:rsidR="00752B7D" w:rsidRPr="00E551BE" w:rsidRDefault="00752B7D" w:rsidP="00752B7D">
      <w:pPr>
        <w:ind w:firstLine="567"/>
        <w:contextualSpacing/>
        <w:jc w:val="both"/>
        <w:rPr>
          <w:b/>
          <w:rPrChange w:id="589" w:author="Прокофьева Елена Геннадьевна" w:date="2017-06-21T11:28:00Z">
            <w:rPr>
              <w:b/>
              <w:sz w:val="23"/>
              <w:szCs w:val="23"/>
            </w:rPr>
          </w:rPrChange>
        </w:rPr>
      </w:pPr>
      <w:r w:rsidRPr="00E551BE">
        <w:rPr>
          <w:b/>
          <w:rPrChange w:id="590" w:author="Прокофьева Елена Геннадьевна" w:date="2017-06-21T11:28:00Z">
            <w:rPr>
              <w:b/>
              <w:sz w:val="23"/>
              <w:szCs w:val="23"/>
            </w:rPr>
          </w:rPrChange>
        </w:rPr>
        <w:t>Прочие обязательства:</w:t>
      </w:r>
    </w:p>
    <w:p w:rsidR="00752B7D" w:rsidRPr="00E551BE" w:rsidRDefault="00752B7D" w:rsidP="00752B7D">
      <w:pPr>
        <w:ind w:firstLine="567"/>
        <w:contextualSpacing/>
        <w:jc w:val="both"/>
        <w:rPr>
          <w:b/>
          <w:rPrChange w:id="591" w:author="Прокофьева Елена Геннадьевна" w:date="2017-06-21T11:28:00Z">
            <w:rPr>
              <w:b/>
              <w:sz w:val="23"/>
              <w:szCs w:val="23"/>
            </w:rPr>
          </w:rPrChange>
        </w:rPr>
      </w:pP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592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93" w:author="Прокофьева Елена Геннадьевна" w:date="2017-06-21T11:28:00Z">
            <w:rPr>
              <w:sz w:val="22"/>
              <w:szCs w:val="22"/>
            </w:rPr>
          </w:rPrChange>
        </w:rPr>
        <w:t>Обеспечить содержание и уборку строительной площадки и прилегающей непосредственно к ней территории.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59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95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Генподрядчик обязуется производить сортировку, резку и транспортировку металлолома Заказчика согласно проектно-технической документации. </w:t>
      </w:r>
      <w:proofErr w:type="spellStart"/>
      <w:r w:rsidRPr="00E551BE">
        <w:rPr>
          <w:rPrChange w:id="596" w:author="Прокофьева Елена Геннадьевна" w:date="2017-06-21T11:28:00Z">
            <w:rPr>
              <w:sz w:val="22"/>
              <w:szCs w:val="22"/>
            </w:rPr>
          </w:rPrChange>
        </w:rPr>
        <w:t>Доразделку</w:t>
      </w:r>
      <w:proofErr w:type="spellEnd"/>
      <w:r w:rsidRPr="00E551BE">
        <w:rPr>
          <w:rPrChange w:id="597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и сортировку металлолома производить в соответствии с ГОСТ 2787-86 и ГОСТ 1639-93.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598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599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 w:rsidRPr="00E551BE">
        <w:rPr>
          <w:rPrChange w:id="600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601" w:author="Прокофьева Елена Геннадьевна" w:date="2017-06-21T11:28:00Z">
            <w:rPr>
              <w:sz w:val="22"/>
              <w:szCs w:val="22"/>
            </w:rPr>
          </w:rPrChange>
        </w:rPr>
        <w:t>-ЯНОС». В случае нарушения Генподрядчик обязуется восстановление нарушенных покрытий производить за счет собственных средств.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602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603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До даты окончательной приемки выполненных работ вывезти за пределы строительной площадки принадлежащие Генподрядчику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60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605" w:author="Прокофьева Елена Геннадьевна" w:date="2017-06-21T11:28:00Z">
            <w:rPr>
              <w:sz w:val="22"/>
              <w:szCs w:val="22"/>
            </w:rPr>
          </w:rPrChange>
        </w:rPr>
        <w:lastRenderedPageBreak/>
        <w:t>Выбор субподрядчика осуществляется Генподрядчиком по письменному согласованию с Заказчиком.</w:t>
      </w:r>
      <w:r w:rsidR="00E4404D" w:rsidRPr="00E551BE">
        <w:rPr>
          <w:rPrChange w:id="606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Субподрядные организации должны пройти процесс аккредитации на ОАО «</w:t>
      </w:r>
      <w:proofErr w:type="spellStart"/>
      <w:r w:rsidR="00E4404D" w:rsidRPr="00E551BE">
        <w:rPr>
          <w:rPrChange w:id="607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="00E4404D" w:rsidRPr="00E551BE">
        <w:rPr>
          <w:rPrChange w:id="608" w:author="Прокофьева Елена Геннадьевна" w:date="2017-06-21T11:28:00Z">
            <w:rPr>
              <w:sz w:val="22"/>
              <w:szCs w:val="22"/>
            </w:rPr>
          </w:rPrChange>
        </w:rPr>
        <w:t>-ЯНОС».</w:t>
      </w:r>
    </w:p>
    <w:p w:rsidR="00752B7D" w:rsidRPr="00E551BE" w:rsidRDefault="00752B7D" w:rsidP="00752B7D">
      <w:pPr>
        <w:ind w:firstLine="426"/>
        <w:jc w:val="both"/>
        <w:rPr>
          <w:rPrChange w:id="609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610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направляет генеральному директору ОАО «</w:t>
      </w:r>
      <w:proofErr w:type="spellStart"/>
      <w:r w:rsidRPr="00E551BE">
        <w:rPr>
          <w:rPrChange w:id="611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612" w:author="Прокофьева Елена Геннадьевна" w:date="2017-06-21T11:28:00Z">
            <w:rPr>
              <w:sz w:val="22"/>
              <w:szCs w:val="22"/>
            </w:rPr>
          </w:rPrChange>
        </w:rPr>
        <w:t>-ЯНОС» запрос на получение согласия для привлечения субподрядчика. К запросу Генподрядчик прикладывает сведения об объеме и стоимости работ, подлежащих выполнению субподрядчиком,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752B7D" w:rsidRPr="00E551BE" w:rsidRDefault="00752B7D" w:rsidP="00752B7D">
      <w:pPr>
        <w:ind w:firstLine="426"/>
        <w:jc w:val="both"/>
        <w:rPr>
          <w:rPrChange w:id="613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614" w:author="Прокофьева Елена Геннадьевна" w:date="2017-06-21T11:28:00Z">
            <w:rPr>
              <w:sz w:val="22"/>
              <w:szCs w:val="22"/>
            </w:rPr>
          </w:rPrChange>
        </w:rPr>
        <w:t>Привлечение субподрядчиком для выполнения работ по договору третьих лиц (</w:t>
      </w:r>
      <w:proofErr w:type="spellStart"/>
      <w:r w:rsidRPr="00E551BE">
        <w:rPr>
          <w:rPrChange w:id="615" w:author="Прокофьева Елена Геннадьевна" w:date="2017-06-21T11:28:00Z">
            <w:rPr>
              <w:sz w:val="22"/>
              <w:szCs w:val="22"/>
            </w:rPr>
          </w:rPrChange>
        </w:rPr>
        <w:t>субсубподрядчиков</w:t>
      </w:r>
      <w:proofErr w:type="spellEnd"/>
      <w:r w:rsidRPr="00E551BE">
        <w:rPr>
          <w:rPrChange w:id="616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) осуществляется по письменному согласованию с Заказчиком. Запрос на получение согласия для привлечения </w:t>
      </w:r>
      <w:proofErr w:type="spellStart"/>
      <w:r w:rsidRPr="00E551BE">
        <w:rPr>
          <w:rPrChange w:id="617" w:author="Прокофьева Елена Геннадьевна" w:date="2017-06-21T11:28:00Z">
            <w:rPr>
              <w:sz w:val="22"/>
              <w:szCs w:val="22"/>
            </w:rPr>
          </w:rPrChange>
        </w:rPr>
        <w:t>субсубподрядчиков</w:t>
      </w:r>
      <w:proofErr w:type="spellEnd"/>
      <w:r w:rsidRPr="00E551BE">
        <w:rPr>
          <w:rPrChange w:id="618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Заказчику направляет Генподрядчик. К запросу Генподрядчик прикладывает документы, указанные во втором абзаце настоящего пункта, а также обоснование необходимости привлечения </w:t>
      </w:r>
      <w:proofErr w:type="spellStart"/>
      <w:r w:rsidRPr="00E551BE">
        <w:rPr>
          <w:rPrChange w:id="619" w:author="Прокофьева Елена Геннадьевна" w:date="2017-06-21T11:28:00Z">
            <w:rPr>
              <w:sz w:val="22"/>
              <w:szCs w:val="22"/>
            </w:rPr>
          </w:rPrChange>
        </w:rPr>
        <w:t>субсубподрядчиков</w:t>
      </w:r>
      <w:proofErr w:type="spellEnd"/>
      <w:r w:rsidRPr="00E551BE">
        <w:rPr>
          <w:rPrChange w:id="620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. Привлечение </w:t>
      </w:r>
      <w:proofErr w:type="spellStart"/>
      <w:r w:rsidRPr="00E551BE">
        <w:rPr>
          <w:rPrChange w:id="621" w:author="Прокофьева Елена Геннадьевна" w:date="2017-06-21T11:28:00Z">
            <w:rPr>
              <w:sz w:val="22"/>
              <w:szCs w:val="22"/>
            </w:rPr>
          </w:rPrChange>
        </w:rPr>
        <w:t>субсубподрядчиком</w:t>
      </w:r>
      <w:proofErr w:type="spellEnd"/>
      <w:r w:rsidRPr="00E551BE">
        <w:rPr>
          <w:rPrChange w:id="622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третьих лиц для выполнения работ по договору не допускается.</w:t>
      </w:r>
    </w:p>
    <w:p w:rsidR="00B957D2" w:rsidRPr="00E551BE" w:rsidRDefault="00B957D2" w:rsidP="00752B7D">
      <w:pPr>
        <w:ind w:firstLine="426"/>
        <w:jc w:val="both"/>
        <w:rPr>
          <w:rPrChange w:id="623" w:author="Прокофьева Елена Геннадьевна" w:date="2017-06-21T11:28:00Z">
            <w:rPr>
              <w:sz w:val="22"/>
              <w:szCs w:val="22"/>
            </w:rPr>
          </w:rPrChange>
        </w:rPr>
      </w:pP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62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625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обязан оплатить услуги Заказчика (электроэнергия, подача воды, пара, вывоз мусора, предоставление транспорта и др.)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626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627" w:author="Прокофьева Елена Геннадьевна" w:date="2017-06-21T11:28:00Z">
            <w:rPr>
              <w:sz w:val="22"/>
              <w:szCs w:val="22"/>
            </w:rPr>
          </w:rPrChange>
        </w:rPr>
        <w:t>Выдача пропусков работникам Генподрядчика и субподрядчиков предусматривает обязанность Генподрядчика сдавать Заказчику выданные пропуска не позднее дня, следующего за днем окончания срока соответствующего пропуска, либо днем увольнения работника – в зависимости от того, что наступит раньше.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628" w:author="Прокофьева Елена Геннадьевна" w:date="2017-06-21T11:28:00Z">
            <w:rPr>
              <w:sz w:val="22"/>
              <w:szCs w:val="22"/>
            </w:rPr>
          </w:rPrChange>
        </w:rPr>
      </w:pPr>
      <w:bookmarkStart w:id="629" w:name="_Ref471979388"/>
      <w:r w:rsidRPr="00E551BE">
        <w:rPr>
          <w:rPrChange w:id="630" w:author="Прокофьева Елена Геннадьевна" w:date="2017-06-21T11:28:00Z">
            <w:rPr>
              <w:sz w:val="22"/>
              <w:szCs w:val="22"/>
            </w:rPr>
          </w:rPrChange>
        </w:rPr>
        <w:t>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629"/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631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632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В случае нарушения предусмотренного пунктом </w:t>
      </w:r>
      <w:r w:rsidR="00E551BE" w:rsidRPr="00E551BE">
        <w:rPr>
          <w:rPrChange w:id="633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634" w:author="Прокофьева Елена Геннадьевна" w:date="2017-06-21T11:28:00Z">
            <w:rPr/>
          </w:rPrChange>
        </w:rPr>
        <w:instrText xml:space="preserve"> REF _Ref471979388 \r \h  \* MERGEFORMAT </w:instrText>
      </w:r>
      <w:r w:rsidR="00E551BE" w:rsidRPr="00E551BE">
        <w:rPr>
          <w:rPrChange w:id="635" w:author="Прокофьева Елена Геннадьевна" w:date="2017-06-21T11:28:00Z">
            <w:rPr/>
          </w:rPrChange>
        </w:rPr>
      </w:r>
      <w:r w:rsidR="00E551BE" w:rsidRPr="00E551BE">
        <w:rPr>
          <w:rPrChange w:id="636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637" w:author="Прокофьева Елена Геннадьевна" w:date="2017-06-21T11:28:00Z">
            <w:rPr>
              <w:sz w:val="22"/>
              <w:szCs w:val="22"/>
            </w:rPr>
          </w:rPrChange>
        </w:rPr>
        <w:t>4.32</w:t>
      </w:r>
      <w:r w:rsidR="00E551BE" w:rsidRPr="00E551BE">
        <w:rPr>
          <w:rPrChange w:id="638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639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Генподрядчика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Генподрядчику (при их наличии). При этом до реализации имущества Генподрядчика оно может быть вывезено Заказчиком с его территории и передано на хранение третьему лицу. Условия продажи имущества Генподрядчика, в т.ч. цена, определяются Заказчиком самостоятельно. Реализация имущества Генподрядчика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E551BE">
        <w:rPr>
          <w:rPrChange w:id="640" w:author="Прокофьева Елена Геннадьевна" w:date="2017-06-21T11:28:00Z">
            <w:rPr>
              <w:sz w:val="22"/>
              <w:szCs w:val="22"/>
            </w:rPr>
          </w:rPrChange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Генподрядчика с отнесением на последнего расходов на утилизацию.</w:t>
      </w:r>
      <w:proofErr w:type="gramEnd"/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641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642" w:author="Прокофьева Елена Геннадьевна" w:date="2017-06-21T11:28:00Z">
            <w:rPr>
              <w:sz w:val="22"/>
              <w:szCs w:val="22"/>
            </w:rPr>
          </w:rPrChange>
        </w:rPr>
        <w:t>До сдачи выполненного комплекса работ по договору Генподрядчик несет риск случайного уничтожения и повреждения объекта (материалов, оборудования и выполненных работ), кроме случаев, связанных с производственной деятельностью Заказчика.</w:t>
      </w:r>
    </w:p>
    <w:p w:rsidR="00752B7D" w:rsidRPr="00E551BE" w:rsidRDefault="00752B7D" w:rsidP="00752B7D">
      <w:pPr>
        <w:pStyle w:val="aff9"/>
        <w:numPr>
          <w:ilvl w:val="1"/>
          <w:numId w:val="26"/>
        </w:numPr>
        <w:ind w:left="0" w:firstLine="426"/>
        <w:contextualSpacing/>
        <w:jc w:val="both"/>
        <w:rPr>
          <w:rPrChange w:id="643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644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</w:t>
      </w:r>
    </w:p>
    <w:p w:rsidR="00BA2B16" w:rsidRPr="00E551BE" w:rsidRDefault="00BA2B16" w:rsidP="008D4097">
      <w:pPr>
        <w:ind w:firstLine="284"/>
        <w:jc w:val="both"/>
        <w:rPr>
          <w:rPrChange w:id="645" w:author="Прокофьева Елена Геннадьевна" w:date="2017-06-21T11:28:00Z">
            <w:rPr/>
          </w:rPrChange>
        </w:rPr>
      </w:pPr>
    </w:p>
    <w:p w:rsidR="005409AE" w:rsidRPr="00E551BE" w:rsidRDefault="00D305AC" w:rsidP="00DC24C5">
      <w:pPr>
        <w:tabs>
          <w:tab w:val="left" w:pos="0"/>
        </w:tabs>
        <w:suppressAutoHyphens/>
        <w:ind w:firstLine="284"/>
        <w:jc w:val="both"/>
        <w:rPr>
          <w:i/>
          <w:rPrChange w:id="646" w:author="Прокофьева Елена Геннадьевна" w:date="2017-06-21T11:28:00Z">
            <w:rPr>
              <w:i/>
            </w:rPr>
          </w:rPrChange>
        </w:rPr>
      </w:pPr>
      <w:r w:rsidRPr="00E551BE">
        <w:rPr>
          <w:i/>
          <w:rPrChange w:id="647" w:author="Прокофьева Елена Геннадьевна" w:date="2017-06-21T11:28:00Z">
            <w:rPr>
              <w:i/>
            </w:rPr>
          </w:rPrChange>
        </w:rPr>
        <w:t>4.36</w:t>
      </w:r>
      <w:r w:rsidR="0075107B" w:rsidRPr="00E551BE">
        <w:rPr>
          <w:i/>
          <w:rPrChange w:id="648" w:author="Прокофьева Елена Геннадьевна" w:date="2017-06-21T11:28:00Z">
            <w:rPr>
              <w:i/>
            </w:rPr>
          </w:rPrChange>
        </w:rPr>
        <w:t>.</w:t>
      </w:r>
      <w:r w:rsidR="005409AE" w:rsidRPr="00E551BE">
        <w:rPr>
          <w:i/>
          <w:rPrChange w:id="649" w:author="Прокофьева Елена Геннадьевна" w:date="2017-06-21T11:28:00Z">
            <w:rPr>
              <w:i/>
            </w:rPr>
          </w:rPrChange>
        </w:rPr>
        <w:t>При осуществлении авторского надзора Генподрядчик обязан:</w:t>
      </w:r>
    </w:p>
    <w:p w:rsidR="00493C1E" w:rsidRPr="00E551BE" w:rsidRDefault="00D305AC" w:rsidP="00DC24C5">
      <w:pPr>
        <w:tabs>
          <w:tab w:val="left" w:pos="0"/>
        </w:tabs>
        <w:ind w:firstLine="284"/>
        <w:jc w:val="both"/>
        <w:rPr>
          <w:rPrChange w:id="650" w:author="Прокофьева Елена Геннадьевна" w:date="2017-06-21T11:28:00Z">
            <w:rPr/>
          </w:rPrChange>
        </w:rPr>
      </w:pPr>
      <w:r w:rsidRPr="00E551BE">
        <w:rPr>
          <w:rPrChange w:id="651" w:author="Прокофьева Елена Геннадьевна" w:date="2017-06-21T11:28:00Z">
            <w:rPr/>
          </w:rPrChange>
        </w:rPr>
        <w:t>4.36</w:t>
      </w:r>
      <w:r w:rsidR="00FD4946" w:rsidRPr="00E551BE">
        <w:rPr>
          <w:rPrChange w:id="652" w:author="Прокофьева Елена Геннадьевна" w:date="2017-06-21T11:28:00Z">
            <w:rPr/>
          </w:rPrChange>
        </w:rPr>
        <w:t>.1.</w:t>
      </w:r>
      <w:r w:rsidR="00493C1E" w:rsidRPr="00E551BE">
        <w:rPr>
          <w:rPrChange w:id="653" w:author="Прокофьева Елена Геннадьевна" w:date="2017-06-21T11:28:00Z">
            <w:rPr/>
          </w:rPrChange>
        </w:rPr>
        <w:t xml:space="preserve"> Приступить к выполнению работ не позднее пяти рабочих дней от даты получения извещения Заказчика о начале работ.</w:t>
      </w:r>
    </w:p>
    <w:p w:rsidR="00493C1E" w:rsidRPr="00E551BE" w:rsidRDefault="00D305AC" w:rsidP="00DC24C5">
      <w:pPr>
        <w:tabs>
          <w:tab w:val="left" w:pos="0"/>
        </w:tabs>
        <w:ind w:firstLine="284"/>
        <w:jc w:val="both"/>
        <w:rPr>
          <w:rPrChange w:id="654" w:author="Прокофьева Елена Геннадьевна" w:date="2017-06-21T11:28:00Z">
            <w:rPr/>
          </w:rPrChange>
        </w:rPr>
      </w:pPr>
      <w:r w:rsidRPr="00E551BE">
        <w:rPr>
          <w:rPrChange w:id="655" w:author="Прокофьева Елена Геннадьевна" w:date="2017-06-21T11:28:00Z">
            <w:rPr/>
          </w:rPrChange>
        </w:rPr>
        <w:t>4.36</w:t>
      </w:r>
      <w:r w:rsidR="007B7464" w:rsidRPr="00E551BE">
        <w:rPr>
          <w:rPrChange w:id="656" w:author="Прокофьева Елена Геннадьевна" w:date="2017-06-21T11:28:00Z">
            <w:rPr/>
          </w:rPrChange>
        </w:rPr>
        <w:t>.2.</w:t>
      </w:r>
      <w:r w:rsidR="00493C1E" w:rsidRPr="00E551BE">
        <w:rPr>
          <w:rPrChange w:id="657" w:author="Прокофьева Елена Геннадьевна" w:date="2017-06-21T11:28:00Z">
            <w:rPr/>
          </w:rPrChange>
        </w:rPr>
        <w:t>Довести до сведения Заказчика ин</w:t>
      </w:r>
      <w:r w:rsidR="00DC24C5" w:rsidRPr="00E551BE">
        <w:rPr>
          <w:rPrChange w:id="658" w:author="Прокофьева Елена Геннадьевна" w:date="2017-06-21T11:28:00Z">
            <w:rPr/>
          </w:rPrChange>
        </w:rPr>
        <w:t>формацию о назначении приказом Генп</w:t>
      </w:r>
      <w:r w:rsidR="00493C1E" w:rsidRPr="00E551BE">
        <w:rPr>
          <w:rPrChange w:id="659" w:author="Прокофьева Елена Геннадьевна" w:date="2017-06-21T11:28:00Z">
            <w:rPr/>
          </w:rPrChange>
        </w:rPr>
        <w:t>одрядчика руководителя и специалистов, ответственных за ведение авторского надзора.</w:t>
      </w:r>
    </w:p>
    <w:p w:rsidR="00493C1E" w:rsidRPr="00E551BE" w:rsidRDefault="00D305AC" w:rsidP="00DC24C5">
      <w:pPr>
        <w:tabs>
          <w:tab w:val="left" w:pos="0"/>
        </w:tabs>
        <w:ind w:firstLine="284"/>
        <w:jc w:val="both"/>
        <w:rPr>
          <w:rPrChange w:id="660" w:author="Прокофьева Елена Геннадьевна" w:date="2017-06-21T11:28:00Z">
            <w:rPr/>
          </w:rPrChange>
        </w:rPr>
      </w:pPr>
      <w:r w:rsidRPr="00E551BE">
        <w:rPr>
          <w:rPrChange w:id="661" w:author="Прокофьева Елена Геннадьевна" w:date="2017-06-21T11:28:00Z">
            <w:rPr/>
          </w:rPrChange>
        </w:rPr>
        <w:t>4.36</w:t>
      </w:r>
      <w:r w:rsidR="007B7464" w:rsidRPr="00E551BE">
        <w:rPr>
          <w:rPrChange w:id="662" w:author="Прокофьева Елена Геннадьевна" w:date="2017-06-21T11:28:00Z">
            <w:rPr/>
          </w:rPrChange>
        </w:rPr>
        <w:t xml:space="preserve">.3. </w:t>
      </w:r>
      <w:r w:rsidR="00493C1E" w:rsidRPr="00E551BE">
        <w:rPr>
          <w:rPrChange w:id="663" w:author="Прокофьева Елена Геннадьевна" w:date="2017-06-21T11:28:00Z">
            <w:rPr/>
          </w:rPrChange>
        </w:rPr>
        <w:t xml:space="preserve">В период проведения строительно-монтажных работ направлять представителя авторского надзора </w:t>
      </w:r>
      <w:proofErr w:type="gramStart"/>
      <w:r w:rsidR="00493C1E" w:rsidRPr="00E551BE">
        <w:rPr>
          <w:rPrChange w:id="664" w:author="Прокофьева Елена Геннадьевна" w:date="2017-06-21T11:28:00Z">
            <w:rPr/>
          </w:rPrChange>
        </w:rPr>
        <w:t>для участия в совещаниях по Объекту в соответствии с графиком</w:t>
      </w:r>
      <w:proofErr w:type="gramEnd"/>
      <w:r w:rsidR="00493C1E" w:rsidRPr="00E551BE">
        <w:rPr>
          <w:rPrChange w:id="665" w:author="Прокофьева Елена Геннадьевна" w:date="2017-06-21T11:28:00Z">
            <w:rPr/>
          </w:rPrChange>
        </w:rPr>
        <w:t xml:space="preserve"> совещаний, переданным Заказчиком.</w:t>
      </w:r>
    </w:p>
    <w:p w:rsidR="00493C1E" w:rsidRPr="00E551BE" w:rsidRDefault="00D305AC" w:rsidP="00DC24C5">
      <w:pPr>
        <w:ind w:firstLine="284"/>
        <w:jc w:val="both"/>
        <w:rPr>
          <w:rPrChange w:id="666" w:author="Прокофьева Елена Геннадьевна" w:date="2017-06-21T11:28:00Z">
            <w:rPr/>
          </w:rPrChange>
        </w:rPr>
      </w:pPr>
      <w:r w:rsidRPr="00E551BE">
        <w:rPr>
          <w:rPrChange w:id="667" w:author="Прокофьева Елена Геннадьевна" w:date="2017-06-21T11:28:00Z">
            <w:rPr/>
          </w:rPrChange>
        </w:rPr>
        <w:t>4.36</w:t>
      </w:r>
      <w:r w:rsidR="007B7464" w:rsidRPr="00E551BE">
        <w:rPr>
          <w:rPrChange w:id="668" w:author="Прокофьева Елена Геннадьевна" w:date="2017-06-21T11:28:00Z">
            <w:rPr/>
          </w:rPrChange>
        </w:rPr>
        <w:t xml:space="preserve">.4. </w:t>
      </w:r>
      <w:r w:rsidR="00493C1E" w:rsidRPr="00E551BE">
        <w:rPr>
          <w:rPrChange w:id="669" w:author="Прокофьева Елена Геннадьевна" w:date="2017-06-21T11:28:00Z">
            <w:rPr/>
          </w:rPrChange>
        </w:rPr>
        <w:t>Выборочно проверять соответствие производимых строительных и монтажных работ проектной и рабочей документации и требованиям строительных норм и правил.</w:t>
      </w:r>
    </w:p>
    <w:p w:rsidR="00493C1E" w:rsidRPr="00E551BE" w:rsidRDefault="00D305AC" w:rsidP="00DC24C5">
      <w:pPr>
        <w:ind w:firstLine="284"/>
        <w:jc w:val="both"/>
        <w:rPr>
          <w:rPrChange w:id="670" w:author="Прокофьева Елена Геннадьевна" w:date="2017-06-21T11:28:00Z">
            <w:rPr/>
          </w:rPrChange>
        </w:rPr>
      </w:pPr>
      <w:r w:rsidRPr="00E551BE">
        <w:rPr>
          <w:rPrChange w:id="671" w:author="Прокофьева Елена Геннадьевна" w:date="2017-06-21T11:28:00Z">
            <w:rPr/>
          </w:rPrChange>
        </w:rPr>
        <w:t>4.36</w:t>
      </w:r>
      <w:r w:rsidR="007B7464" w:rsidRPr="00E551BE">
        <w:rPr>
          <w:rPrChange w:id="672" w:author="Прокофьева Елена Геннадьевна" w:date="2017-06-21T11:28:00Z">
            <w:rPr/>
          </w:rPrChange>
        </w:rPr>
        <w:t xml:space="preserve">.5. </w:t>
      </w:r>
      <w:r w:rsidR="00493C1E" w:rsidRPr="00E551BE">
        <w:rPr>
          <w:rPrChange w:id="673" w:author="Прокофьева Елена Геннадьевна" w:date="2017-06-21T11:28:00Z">
            <w:rPr/>
          </w:rPrChange>
        </w:rPr>
        <w:t xml:space="preserve">Выборочно контролировать качество и соблюдение технологии производства работ, связанных с обеспечением надежности, прочности, устойчивости и долговечности конструкций и монтажа технологического и инженерного оборудования. </w:t>
      </w:r>
    </w:p>
    <w:p w:rsidR="00493C1E" w:rsidRPr="00E551BE" w:rsidRDefault="00D305AC" w:rsidP="00DC24C5">
      <w:pPr>
        <w:ind w:firstLine="284"/>
        <w:jc w:val="both"/>
        <w:rPr>
          <w:rPrChange w:id="674" w:author="Прокофьева Елена Геннадьевна" w:date="2017-06-21T11:28:00Z">
            <w:rPr/>
          </w:rPrChange>
        </w:rPr>
      </w:pPr>
      <w:r w:rsidRPr="00E551BE">
        <w:rPr>
          <w:rPrChange w:id="675" w:author="Прокофьева Елена Геннадьевна" w:date="2017-06-21T11:28:00Z">
            <w:rPr/>
          </w:rPrChange>
        </w:rPr>
        <w:t>4.36</w:t>
      </w:r>
      <w:r w:rsidR="007B7464" w:rsidRPr="00E551BE">
        <w:rPr>
          <w:rPrChange w:id="676" w:author="Прокофьева Елена Геннадьевна" w:date="2017-06-21T11:28:00Z">
            <w:rPr/>
          </w:rPrChange>
        </w:rPr>
        <w:t>.6</w:t>
      </w:r>
      <w:r w:rsidR="00E772F3" w:rsidRPr="00E551BE">
        <w:rPr>
          <w:rPrChange w:id="677" w:author="Прокофьева Елена Геннадьевна" w:date="2017-06-21T11:28:00Z">
            <w:rPr/>
          </w:rPrChange>
        </w:rPr>
        <w:t>.</w:t>
      </w:r>
      <w:r w:rsidR="00493C1E" w:rsidRPr="00E551BE">
        <w:rPr>
          <w:rPrChange w:id="678" w:author="Прокофьева Елена Геннадьевна" w:date="2017-06-21T11:28:00Z">
            <w:rPr/>
          </w:rPrChange>
        </w:rPr>
        <w:t xml:space="preserve">Всякий раз, когда требуются какие-либо согласования или решения со стороны </w:t>
      </w:r>
      <w:r w:rsidR="00FD6160" w:rsidRPr="00E551BE">
        <w:rPr>
          <w:rPrChange w:id="679" w:author="Прокофьева Елена Геннадьевна" w:date="2017-06-21T11:28:00Z">
            <w:rPr/>
          </w:rPrChange>
        </w:rPr>
        <w:t>Генп</w:t>
      </w:r>
      <w:r w:rsidR="00493C1E" w:rsidRPr="00E551BE">
        <w:rPr>
          <w:rPrChange w:id="680" w:author="Прокофьева Елена Геннадьевна" w:date="2017-06-21T11:28:00Z">
            <w:rPr/>
          </w:rPrChange>
        </w:rPr>
        <w:t xml:space="preserve">одрядчика, подобные согласования или решения сообщаются Заказчику в срок не более 10 </w:t>
      </w:r>
      <w:r w:rsidR="00493C1E" w:rsidRPr="00E551BE">
        <w:rPr>
          <w:rPrChange w:id="681" w:author="Прокофьева Елена Геннадьевна" w:date="2017-06-21T11:28:00Z">
            <w:rPr/>
          </w:rPrChange>
        </w:rPr>
        <w:lastRenderedPageBreak/>
        <w:t>(десяти</w:t>
      </w:r>
      <w:r w:rsidR="00DC24C5" w:rsidRPr="00E551BE">
        <w:rPr>
          <w:rPrChange w:id="682" w:author="Прокофьева Елена Геннадьевна" w:date="2017-06-21T11:28:00Z">
            <w:rPr/>
          </w:rPrChange>
        </w:rPr>
        <w:t>) рабочих дней после получения генп</w:t>
      </w:r>
      <w:r w:rsidR="00493C1E" w:rsidRPr="00E551BE">
        <w:rPr>
          <w:rPrChange w:id="683" w:author="Прокофьева Елена Геннадьевна" w:date="2017-06-21T11:28:00Z">
            <w:rPr/>
          </w:rPrChange>
        </w:rPr>
        <w:t>одрядчиком запроса или, вследствие объективных причин, во взаимосогласованный Сторонами другой срок.</w:t>
      </w:r>
    </w:p>
    <w:p w:rsidR="00493C1E" w:rsidRPr="00E551BE" w:rsidRDefault="00D305AC" w:rsidP="00DC24C5">
      <w:pPr>
        <w:ind w:firstLine="284"/>
        <w:jc w:val="both"/>
        <w:rPr>
          <w:rPrChange w:id="684" w:author="Прокофьева Елена Геннадьевна" w:date="2017-06-21T11:28:00Z">
            <w:rPr/>
          </w:rPrChange>
        </w:rPr>
      </w:pPr>
      <w:r w:rsidRPr="00E551BE">
        <w:rPr>
          <w:rPrChange w:id="685" w:author="Прокофьева Елена Геннадьевна" w:date="2017-06-21T11:28:00Z">
            <w:rPr/>
          </w:rPrChange>
        </w:rPr>
        <w:t>4.36</w:t>
      </w:r>
      <w:r w:rsidR="007B7464" w:rsidRPr="00E551BE">
        <w:rPr>
          <w:rPrChange w:id="686" w:author="Прокофьева Елена Геннадьевна" w:date="2017-06-21T11:28:00Z">
            <w:rPr/>
          </w:rPrChange>
        </w:rPr>
        <w:t>.7</w:t>
      </w:r>
      <w:r w:rsidR="00E772F3" w:rsidRPr="00E551BE">
        <w:rPr>
          <w:rPrChange w:id="687" w:author="Прокофьева Елена Геннадьевна" w:date="2017-06-21T11:28:00Z">
            <w:rPr/>
          </w:rPrChange>
        </w:rPr>
        <w:t xml:space="preserve">. </w:t>
      </w:r>
      <w:r w:rsidR="00493C1E" w:rsidRPr="00E551BE">
        <w:rPr>
          <w:rPrChange w:id="688" w:author="Прокофьева Елена Геннадьевна" w:date="2017-06-21T11:28:00Z">
            <w:rPr/>
          </w:rPrChange>
        </w:rPr>
        <w:t>Участвовать в:</w:t>
      </w:r>
    </w:p>
    <w:p w:rsidR="00493C1E" w:rsidRPr="00E551BE" w:rsidRDefault="00D305AC" w:rsidP="00DC24C5">
      <w:pPr>
        <w:ind w:firstLine="284"/>
        <w:jc w:val="both"/>
        <w:rPr>
          <w:rPrChange w:id="689" w:author="Прокофьева Елена Геннадьевна" w:date="2017-06-21T11:28:00Z">
            <w:rPr/>
          </w:rPrChange>
        </w:rPr>
      </w:pPr>
      <w:proofErr w:type="gramStart"/>
      <w:r w:rsidRPr="00E551BE">
        <w:rPr>
          <w:rPrChange w:id="690" w:author="Прокофьева Елена Геннадьевна" w:date="2017-06-21T11:28:00Z">
            <w:rPr/>
          </w:rPrChange>
        </w:rPr>
        <w:t>4.36</w:t>
      </w:r>
      <w:r w:rsidR="007B7464" w:rsidRPr="00E551BE">
        <w:rPr>
          <w:rPrChange w:id="691" w:author="Прокофьева Елена Геннадьевна" w:date="2017-06-21T11:28:00Z">
            <w:rPr/>
          </w:rPrChange>
        </w:rPr>
        <w:t>.7.1.</w:t>
      </w:r>
      <w:r w:rsidR="00E772F3" w:rsidRPr="00E551BE">
        <w:rPr>
          <w:rPrChange w:id="692" w:author="Прокофьева Елена Геннадьевна" w:date="2017-06-21T11:28:00Z">
            <w:rPr/>
          </w:rPrChange>
        </w:rPr>
        <w:t xml:space="preserve">Освидетельствовании </w:t>
      </w:r>
      <w:r w:rsidR="00493C1E" w:rsidRPr="00E551BE">
        <w:rPr>
          <w:rPrChange w:id="693" w:author="Прокофьева Елена Геннадьевна" w:date="2017-06-21T11:28:00Z">
            <w:rPr/>
          </w:rPrChange>
        </w:rPr>
        <w:t>скрываемых возведением последующих конструкций работ, от качества которых зависят прочность, устойчивость и долговечность возводимых зданий и сооружений;</w:t>
      </w:r>
      <w:proofErr w:type="gramEnd"/>
    </w:p>
    <w:p w:rsidR="00493C1E" w:rsidRPr="00E551BE" w:rsidRDefault="00D305AC" w:rsidP="00DC24C5">
      <w:pPr>
        <w:ind w:firstLine="284"/>
        <w:jc w:val="both"/>
        <w:rPr>
          <w:rPrChange w:id="694" w:author="Прокофьева Елена Геннадьевна" w:date="2017-06-21T11:28:00Z">
            <w:rPr/>
          </w:rPrChange>
        </w:rPr>
      </w:pPr>
      <w:r w:rsidRPr="00E551BE">
        <w:rPr>
          <w:rPrChange w:id="695" w:author="Прокофьева Елена Геннадьевна" w:date="2017-06-21T11:28:00Z">
            <w:rPr/>
          </w:rPrChange>
        </w:rPr>
        <w:t>4.36</w:t>
      </w:r>
      <w:r w:rsidR="007B7464" w:rsidRPr="00E551BE">
        <w:rPr>
          <w:rPrChange w:id="696" w:author="Прокофьева Елена Геннадьевна" w:date="2017-06-21T11:28:00Z">
            <w:rPr/>
          </w:rPrChange>
        </w:rPr>
        <w:t>.7.2.</w:t>
      </w:r>
      <w:r w:rsidR="00E772F3" w:rsidRPr="00E551BE">
        <w:rPr>
          <w:rPrChange w:id="697" w:author="Прокофьева Елена Геннадьевна" w:date="2017-06-21T11:28:00Z">
            <w:rPr/>
          </w:rPrChange>
        </w:rPr>
        <w:t xml:space="preserve">Приемке </w:t>
      </w:r>
      <w:r w:rsidR="00493C1E" w:rsidRPr="00E551BE">
        <w:rPr>
          <w:rPrChange w:id="698" w:author="Прокофьева Елена Геннадьевна" w:date="2017-06-21T11:28:00Z">
            <w:rPr/>
          </w:rPrChange>
        </w:rPr>
        <w:t>в процессе производства работ отдельных ответственных конструкций;</w:t>
      </w:r>
    </w:p>
    <w:p w:rsidR="00493C1E" w:rsidRPr="00E551BE" w:rsidRDefault="00D305AC" w:rsidP="00DC24C5">
      <w:pPr>
        <w:ind w:firstLine="284"/>
        <w:jc w:val="both"/>
        <w:rPr>
          <w:rPrChange w:id="699" w:author="Прокофьева Елена Геннадьевна" w:date="2017-06-21T11:28:00Z">
            <w:rPr/>
          </w:rPrChange>
        </w:rPr>
      </w:pPr>
      <w:r w:rsidRPr="00E551BE">
        <w:rPr>
          <w:rPrChange w:id="700" w:author="Прокофьева Елена Геннадьевна" w:date="2017-06-21T11:28:00Z">
            <w:rPr/>
          </w:rPrChange>
        </w:rPr>
        <w:t>4.36</w:t>
      </w:r>
      <w:r w:rsidR="007B7464" w:rsidRPr="00E551BE">
        <w:rPr>
          <w:rPrChange w:id="701" w:author="Прокофьева Елена Геннадьевна" w:date="2017-06-21T11:28:00Z">
            <w:rPr/>
          </w:rPrChange>
        </w:rPr>
        <w:t>.7.3.</w:t>
      </w:r>
      <w:r w:rsidR="00E772F3" w:rsidRPr="00E551BE">
        <w:rPr>
          <w:rPrChange w:id="702" w:author="Прокофьева Елена Геннадьевна" w:date="2017-06-21T11:28:00Z">
            <w:rPr/>
          </w:rPrChange>
        </w:rPr>
        <w:t xml:space="preserve">Работе </w:t>
      </w:r>
      <w:r w:rsidR="00493C1E" w:rsidRPr="00E551BE">
        <w:rPr>
          <w:rPrChange w:id="703" w:author="Прокофьева Елена Геннадьевна" w:date="2017-06-21T11:28:00Z">
            <w:rPr/>
          </w:rPrChange>
        </w:rPr>
        <w:t>комиссий по приемке законченных строительством объектов.</w:t>
      </w:r>
    </w:p>
    <w:p w:rsidR="00493C1E" w:rsidRPr="00E551BE" w:rsidRDefault="00D305AC" w:rsidP="00DC24C5">
      <w:pPr>
        <w:ind w:firstLine="284"/>
        <w:jc w:val="both"/>
        <w:rPr>
          <w:rPrChange w:id="704" w:author="Прокофьева Елена Геннадьевна" w:date="2017-06-21T11:28:00Z">
            <w:rPr/>
          </w:rPrChange>
        </w:rPr>
      </w:pPr>
      <w:r w:rsidRPr="00E551BE">
        <w:rPr>
          <w:rPrChange w:id="705" w:author="Прокофьева Елена Геннадьевна" w:date="2017-06-21T11:28:00Z">
            <w:rPr/>
          </w:rPrChange>
        </w:rPr>
        <w:t>4.36</w:t>
      </w:r>
      <w:r w:rsidR="007B7464" w:rsidRPr="00E551BE">
        <w:rPr>
          <w:rPrChange w:id="706" w:author="Прокофьева Елена Геннадьевна" w:date="2017-06-21T11:28:00Z">
            <w:rPr/>
          </w:rPrChange>
        </w:rPr>
        <w:t>.8.</w:t>
      </w:r>
      <w:r w:rsidR="00493C1E" w:rsidRPr="00E551BE">
        <w:rPr>
          <w:rPrChange w:id="707" w:author="Прокофьева Елена Геннадьевна" w:date="2017-06-21T11:28:00Z">
            <w:rPr/>
          </w:rPrChange>
        </w:rPr>
        <w:t xml:space="preserve">При выявлении строительных дефектов в ходе ведения авторского надзора устанавливать основные причины, приведшие к низкому качеству строительно-монтажных работ, и требовать их устранения в установленные сроки в соответствии с записью в журнале авторского надзора. </w:t>
      </w:r>
    </w:p>
    <w:p w:rsidR="00493C1E" w:rsidRPr="00E551BE" w:rsidRDefault="00D305AC" w:rsidP="00DC24C5">
      <w:pPr>
        <w:ind w:firstLine="284"/>
        <w:jc w:val="both"/>
        <w:rPr>
          <w:rPrChange w:id="708" w:author="Прокофьева Елена Геннадьевна" w:date="2017-06-21T11:28:00Z">
            <w:rPr/>
          </w:rPrChange>
        </w:rPr>
      </w:pPr>
      <w:r w:rsidRPr="00E551BE">
        <w:rPr>
          <w:rPrChange w:id="709" w:author="Прокофьева Елена Геннадьевна" w:date="2017-06-21T11:28:00Z">
            <w:rPr/>
          </w:rPrChange>
        </w:rPr>
        <w:t>4.36</w:t>
      </w:r>
      <w:r w:rsidR="007B7464" w:rsidRPr="00E551BE">
        <w:rPr>
          <w:rPrChange w:id="710" w:author="Прокофьева Елена Геннадьевна" w:date="2017-06-21T11:28:00Z">
            <w:rPr/>
          </w:rPrChange>
        </w:rPr>
        <w:t>.9.</w:t>
      </w:r>
      <w:r w:rsidR="00493C1E" w:rsidRPr="00E551BE">
        <w:rPr>
          <w:rPrChange w:id="711" w:author="Прокофьева Елена Геннадьевна" w:date="2017-06-21T11:28:00Z">
            <w:rPr/>
          </w:rPrChange>
        </w:rPr>
        <w:t>Своевременно обеспечивать внесение изменений в рабочую и/или проектную документацию.</w:t>
      </w:r>
    </w:p>
    <w:p w:rsidR="00493C1E" w:rsidRPr="00E551BE" w:rsidRDefault="00493C1E" w:rsidP="00DC24C5">
      <w:pPr>
        <w:jc w:val="both"/>
        <w:rPr>
          <w:rPrChange w:id="712" w:author="Прокофьева Елена Геннадьевна" w:date="2017-06-21T11:28:00Z">
            <w:rPr/>
          </w:rPrChange>
        </w:rPr>
      </w:pPr>
      <w:r w:rsidRPr="00E551BE">
        <w:rPr>
          <w:rPrChange w:id="713" w:author="Прокофьева Елена Геннадьевна" w:date="2017-06-21T11:28:00Z">
            <w:rPr/>
          </w:rPrChange>
        </w:rPr>
        <w:t>В течение одного рабочего дня выдавать необходимые изменения проектных решений, зафиксировав их в журнале авторского надзора, с последующим внесением изменений в проектно-сметную документацию.</w:t>
      </w:r>
      <w:r w:rsidR="00F120CE" w:rsidRPr="00E551BE">
        <w:rPr>
          <w:rPrChange w:id="714" w:author="Прокофьева Елена Геннадьевна" w:date="2017-06-21T11:28:00Z">
            <w:rPr/>
          </w:rPrChange>
        </w:rPr>
        <w:t xml:space="preserve"> </w:t>
      </w:r>
      <w:r w:rsidRPr="00E551BE">
        <w:rPr>
          <w:rPrChange w:id="715" w:author="Прокофьева Елена Геннадьевна" w:date="2017-06-21T11:28:00Z">
            <w:rPr/>
          </w:rPrChange>
        </w:rPr>
        <w:t xml:space="preserve">В случае выявления в процессе строительно-монтажных работ и авторского надзора ненадлежащего качества выполненной </w:t>
      </w:r>
      <w:r w:rsidR="00FD6160" w:rsidRPr="00E551BE">
        <w:rPr>
          <w:rPrChange w:id="716" w:author="Прокофьева Елена Геннадьевна" w:date="2017-06-21T11:28:00Z">
            <w:rPr/>
          </w:rPrChange>
        </w:rPr>
        <w:t>Генп</w:t>
      </w:r>
      <w:r w:rsidRPr="00E551BE">
        <w:rPr>
          <w:rPrChange w:id="717" w:author="Прокофьева Елена Геннадьевна" w:date="2017-06-21T11:28:00Z">
            <w:rPr/>
          </w:rPrChange>
        </w:rPr>
        <w:t xml:space="preserve">одрядчиком проектно-технической документации </w:t>
      </w:r>
      <w:r w:rsidR="00FD6160" w:rsidRPr="00E551BE">
        <w:rPr>
          <w:rPrChange w:id="718" w:author="Прокофьева Елена Геннадьевна" w:date="2017-06-21T11:28:00Z">
            <w:rPr/>
          </w:rPrChange>
        </w:rPr>
        <w:t>Генп</w:t>
      </w:r>
      <w:r w:rsidRPr="00E551BE">
        <w:rPr>
          <w:rPrChange w:id="719" w:author="Прокофьева Елена Геннадьевна" w:date="2017-06-21T11:28:00Z">
            <w:rPr/>
          </w:rPrChange>
        </w:rPr>
        <w:t xml:space="preserve">одрядчик обязуется внести корректировки в ранее разработанную документацию </w:t>
      </w:r>
    </w:p>
    <w:p w:rsidR="00493C1E" w:rsidRPr="00E551BE" w:rsidRDefault="00D305AC" w:rsidP="00DC24C5">
      <w:pPr>
        <w:ind w:firstLine="284"/>
        <w:jc w:val="both"/>
        <w:rPr>
          <w:rPrChange w:id="720" w:author="Прокофьева Елена Геннадьевна" w:date="2017-06-21T11:28:00Z">
            <w:rPr/>
          </w:rPrChange>
        </w:rPr>
      </w:pPr>
      <w:r w:rsidRPr="00E551BE">
        <w:rPr>
          <w:rPrChange w:id="721" w:author="Прокофьева Елена Геннадьевна" w:date="2017-06-21T11:28:00Z">
            <w:rPr/>
          </w:rPrChange>
        </w:rPr>
        <w:t>4.36</w:t>
      </w:r>
      <w:r w:rsidR="007B7464" w:rsidRPr="00E551BE">
        <w:rPr>
          <w:rPrChange w:id="722" w:author="Прокофьева Елена Геннадьевна" w:date="2017-06-21T11:28:00Z">
            <w:rPr/>
          </w:rPrChange>
        </w:rPr>
        <w:t>.10.</w:t>
      </w:r>
      <w:r w:rsidR="00493C1E" w:rsidRPr="00E551BE">
        <w:rPr>
          <w:rPrChange w:id="723" w:author="Прокофьева Елена Геннадьевна" w:date="2017-06-21T11:28:00Z">
            <w:rPr/>
          </w:rPrChange>
        </w:rPr>
        <w:t>Информировать Заказчика о несвоевременном и некачественном выполнении указаний специалистов, осуществляющих авторский надзор, для принятия оперативных мер по устранению выявленных отступлений от рабочей документации и нарушении требований нормативных документов.</w:t>
      </w:r>
    </w:p>
    <w:p w:rsidR="00493C1E" w:rsidRPr="00E551BE" w:rsidRDefault="00D305AC" w:rsidP="00DC24C5">
      <w:pPr>
        <w:ind w:firstLine="284"/>
        <w:jc w:val="both"/>
        <w:rPr>
          <w:rPrChange w:id="724" w:author="Прокофьева Елена Геннадьевна" w:date="2017-06-21T11:28:00Z">
            <w:rPr/>
          </w:rPrChange>
        </w:rPr>
      </w:pPr>
      <w:r w:rsidRPr="00E551BE">
        <w:rPr>
          <w:rPrChange w:id="725" w:author="Прокофьева Елена Геннадьевна" w:date="2017-06-21T11:28:00Z">
            <w:rPr/>
          </w:rPrChange>
        </w:rPr>
        <w:t>4.36</w:t>
      </w:r>
      <w:r w:rsidR="00493C1E" w:rsidRPr="00E551BE">
        <w:rPr>
          <w:rPrChange w:id="726" w:author="Прокофьева Елена Геннадьевна" w:date="2017-06-21T11:28:00Z">
            <w:rPr/>
          </w:rPrChange>
        </w:rPr>
        <w:t>.1</w:t>
      </w:r>
      <w:r w:rsidR="007B7464" w:rsidRPr="00E551BE">
        <w:rPr>
          <w:rPrChange w:id="727" w:author="Прокофьева Елена Геннадьевна" w:date="2017-06-21T11:28:00Z">
            <w:rPr/>
          </w:rPrChange>
        </w:rPr>
        <w:t>1.</w:t>
      </w:r>
      <w:r w:rsidR="00493C1E" w:rsidRPr="00E551BE">
        <w:rPr>
          <w:rPrChange w:id="728" w:author="Прокофьева Елена Геннадьевна" w:date="2017-06-21T11:28:00Z">
            <w:rPr/>
          </w:rPrChange>
        </w:rPr>
        <w:t xml:space="preserve">Регулярно вести журнал авторского надзора за производством работ на Объекте (далее Журнал),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строительно-монтажных работ, а также сроки их устранения. Оформление журнала должно производиться по межгосударственному стандарту ГОСТ 2.105-95 (с Изменением № 1 ГОСТ 2.105-95) «Единая система конструкторской документации. Общие требования к текстовым документам». Журнал должен быть пронумерован, прошнурован, оформлен всеми подписями на титульном листе и скреплен печатью Заказчика. Журнал должен находиться на площадке производства работ до окончания их выполнения. Журнал заполняется руководителем или специалистами </w:t>
      </w:r>
      <w:r w:rsidR="00FD6160" w:rsidRPr="00E551BE">
        <w:rPr>
          <w:rPrChange w:id="729" w:author="Прокофьева Елена Геннадьевна" w:date="2017-06-21T11:28:00Z">
            <w:rPr/>
          </w:rPrChange>
        </w:rPr>
        <w:t>Генп</w:t>
      </w:r>
      <w:r w:rsidR="00493C1E" w:rsidRPr="00E551BE">
        <w:rPr>
          <w:rPrChange w:id="730" w:author="Прокофьева Елена Геннадьевна" w:date="2017-06-21T11:28:00Z">
            <w:rPr/>
          </w:rPrChange>
        </w:rPr>
        <w:t xml:space="preserve">одрядчика, осуществляющими авторский надзор, Заказчиком и уполномоченным лицом </w:t>
      </w:r>
      <w:r w:rsidR="00FD6160" w:rsidRPr="00E551BE">
        <w:rPr>
          <w:rPrChange w:id="731" w:author="Прокофьева Елена Геннадьевна" w:date="2017-06-21T11:28:00Z">
            <w:rPr/>
          </w:rPrChange>
        </w:rPr>
        <w:t>Генп</w:t>
      </w:r>
      <w:r w:rsidR="00493C1E" w:rsidRPr="00E551BE">
        <w:rPr>
          <w:rPrChange w:id="732" w:author="Прокофьева Елена Геннадьевна" w:date="2017-06-21T11:28:00Z">
            <w:rPr/>
          </w:rPrChange>
        </w:rPr>
        <w:t xml:space="preserve">одрядчика. После окончания работ </w:t>
      </w:r>
      <w:r w:rsidR="00FD6160" w:rsidRPr="00E551BE">
        <w:rPr>
          <w:rPrChange w:id="733" w:author="Прокофьева Елена Геннадьевна" w:date="2017-06-21T11:28:00Z">
            <w:rPr/>
          </w:rPrChange>
        </w:rPr>
        <w:t>Генп</w:t>
      </w:r>
      <w:r w:rsidR="00493C1E" w:rsidRPr="00E551BE">
        <w:rPr>
          <w:rPrChange w:id="734" w:author="Прокофьева Елена Геннадьевна" w:date="2017-06-21T11:28:00Z">
            <w:rPr/>
          </w:rPrChange>
        </w:rPr>
        <w:t>одрядчик передает Журнал Заказчику (начальнику цеха по принадлежности объекта) с оформлением Акта.</w:t>
      </w:r>
    </w:p>
    <w:p w:rsidR="00493C1E" w:rsidRPr="00E551BE" w:rsidRDefault="00D305AC" w:rsidP="00DC24C5">
      <w:pPr>
        <w:ind w:firstLine="284"/>
        <w:jc w:val="both"/>
        <w:rPr>
          <w:rPrChange w:id="735" w:author="Прокофьева Елена Геннадьевна" w:date="2017-06-21T11:28:00Z">
            <w:rPr/>
          </w:rPrChange>
        </w:rPr>
      </w:pPr>
      <w:r w:rsidRPr="00E551BE">
        <w:rPr>
          <w:rPrChange w:id="736" w:author="Прокофьева Елена Геннадьевна" w:date="2017-06-21T11:28:00Z">
            <w:rPr/>
          </w:rPrChange>
        </w:rPr>
        <w:t>4.36</w:t>
      </w:r>
      <w:r w:rsidR="007B7464" w:rsidRPr="00E551BE">
        <w:rPr>
          <w:rPrChange w:id="737" w:author="Прокофьева Елена Геннадьевна" w:date="2017-06-21T11:28:00Z">
            <w:rPr/>
          </w:rPrChange>
        </w:rPr>
        <w:t>.12.</w:t>
      </w:r>
      <w:r w:rsidR="00493C1E" w:rsidRPr="00E551BE">
        <w:rPr>
          <w:rPrChange w:id="738" w:author="Прокофьева Елена Геннадьевна" w:date="2017-06-21T11:28:00Z">
            <w:rPr/>
          </w:rPrChange>
        </w:rPr>
        <w:t xml:space="preserve">Регистрировать в журнале каждое посещение объекта строительства специалистами </w:t>
      </w:r>
      <w:r w:rsidR="00FD6160" w:rsidRPr="00E551BE">
        <w:rPr>
          <w:rPrChange w:id="739" w:author="Прокофьева Елена Геннадьевна" w:date="2017-06-21T11:28:00Z">
            <w:rPr/>
          </w:rPrChange>
        </w:rPr>
        <w:t>Генп</w:t>
      </w:r>
      <w:r w:rsidR="00493C1E" w:rsidRPr="00E551BE">
        <w:rPr>
          <w:rPrChange w:id="740" w:author="Прокофьева Елена Геннадьевна" w:date="2017-06-21T11:28:00Z">
            <w:rPr/>
          </w:rPrChange>
        </w:rPr>
        <w:t xml:space="preserve">одрядчика записью о проведенной работе по авторскому надзору и удостоверять подписями ответственных представителей Заказчика и </w:t>
      </w:r>
      <w:r w:rsidR="00FD6160" w:rsidRPr="00E551BE">
        <w:rPr>
          <w:rPrChange w:id="741" w:author="Прокофьева Елена Геннадьевна" w:date="2017-06-21T11:28:00Z">
            <w:rPr/>
          </w:rPrChange>
        </w:rPr>
        <w:t>Генп</w:t>
      </w:r>
      <w:r w:rsidR="00493C1E" w:rsidRPr="00E551BE">
        <w:rPr>
          <w:rPrChange w:id="742" w:author="Прокофьева Елена Геннадьевна" w:date="2017-06-21T11:28:00Z">
            <w:rPr/>
          </w:rPrChange>
        </w:rPr>
        <w:t>одрядчика. Запись выполняется также при отсутствии замечаний.</w:t>
      </w:r>
    </w:p>
    <w:p w:rsidR="00493C1E" w:rsidRPr="00E551BE" w:rsidRDefault="00D305AC" w:rsidP="00DC24C5">
      <w:pPr>
        <w:ind w:firstLine="284"/>
        <w:jc w:val="both"/>
        <w:rPr>
          <w:rPrChange w:id="743" w:author="Прокофьева Елена Геннадьевна" w:date="2017-06-21T11:28:00Z">
            <w:rPr/>
          </w:rPrChange>
        </w:rPr>
      </w:pPr>
      <w:r w:rsidRPr="00E551BE">
        <w:rPr>
          <w:rPrChange w:id="744" w:author="Прокофьева Елена Геннадьевна" w:date="2017-06-21T11:28:00Z">
            <w:rPr/>
          </w:rPrChange>
        </w:rPr>
        <w:t>4.36</w:t>
      </w:r>
      <w:r w:rsidR="00493C1E" w:rsidRPr="00E551BE">
        <w:rPr>
          <w:rPrChange w:id="745" w:author="Прокофьева Елена Геннадьевна" w:date="2017-06-21T11:28:00Z">
            <w:rPr/>
          </w:rPrChange>
        </w:rPr>
        <w:t>.1</w:t>
      </w:r>
      <w:r w:rsidR="007B7464" w:rsidRPr="00E551BE">
        <w:rPr>
          <w:rPrChange w:id="746" w:author="Прокофьева Елена Геннадьевна" w:date="2017-06-21T11:28:00Z">
            <w:rPr/>
          </w:rPrChange>
        </w:rPr>
        <w:t>3.</w:t>
      </w:r>
      <w:r w:rsidR="00493C1E" w:rsidRPr="00E551BE">
        <w:rPr>
          <w:rPrChange w:id="747" w:author="Прокофьева Елена Геннадьевна" w:date="2017-06-21T11:28:00Z">
            <w:rPr/>
          </w:rPrChange>
        </w:rPr>
        <w:t xml:space="preserve">Записи и указания специалистов </w:t>
      </w:r>
      <w:r w:rsidR="00FD6160" w:rsidRPr="00E551BE">
        <w:rPr>
          <w:rPrChange w:id="748" w:author="Прокофьева Елена Геннадьевна" w:date="2017-06-21T11:28:00Z">
            <w:rPr/>
          </w:rPrChange>
        </w:rPr>
        <w:t>Генп</w:t>
      </w:r>
      <w:r w:rsidR="00493C1E" w:rsidRPr="00E551BE">
        <w:rPr>
          <w:rPrChange w:id="749" w:author="Прокофьева Елена Геннадьевна" w:date="2017-06-21T11:28:00Z">
            <w:rPr/>
          </w:rPrChange>
        </w:rPr>
        <w:t xml:space="preserve">одрядчика излагать четко, с необходимыми ссылками на рабочие чертежи, действующие строительные нормы и правила, государственные стандарты, технические условия. </w:t>
      </w:r>
    </w:p>
    <w:p w:rsidR="00493C1E" w:rsidRPr="00E551BE" w:rsidRDefault="00D305AC" w:rsidP="00DC24C5">
      <w:pPr>
        <w:ind w:firstLine="284"/>
        <w:jc w:val="both"/>
        <w:rPr>
          <w:rPrChange w:id="750" w:author="Прокофьева Елена Геннадьевна" w:date="2017-06-21T11:28:00Z">
            <w:rPr/>
          </w:rPrChange>
        </w:rPr>
      </w:pPr>
      <w:r w:rsidRPr="00E551BE">
        <w:rPr>
          <w:rPrChange w:id="751" w:author="Прокофьева Елена Геннадьевна" w:date="2017-06-21T11:28:00Z">
            <w:rPr/>
          </w:rPrChange>
        </w:rPr>
        <w:t>4.36</w:t>
      </w:r>
      <w:r w:rsidR="00493C1E" w:rsidRPr="00E551BE">
        <w:rPr>
          <w:rPrChange w:id="752" w:author="Прокофьева Елена Геннадьевна" w:date="2017-06-21T11:28:00Z">
            <w:rPr/>
          </w:rPrChange>
        </w:rPr>
        <w:t>.1</w:t>
      </w:r>
      <w:r w:rsidR="007B7464" w:rsidRPr="00E551BE">
        <w:rPr>
          <w:rPrChange w:id="753" w:author="Прокофьева Елена Геннадьевна" w:date="2017-06-21T11:28:00Z">
            <w:rPr/>
          </w:rPrChange>
        </w:rPr>
        <w:t>4.</w:t>
      </w:r>
      <w:r w:rsidR="00493C1E" w:rsidRPr="00E551BE">
        <w:rPr>
          <w:rPrChange w:id="754" w:author="Прокофьева Елена Геннадьевна" w:date="2017-06-21T11:28:00Z">
            <w:rPr/>
          </w:rPrChange>
        </w:rPr>
        <w:t>Следить за своевременным и качественным исполнением указаний, внесенных в Журнал. Указания, записанные в Журнале, обязательны для исполн</w:t>
      </w:r>
      <w:r w:rsidR="00DC24C5" w:rsidRPr="00E551BE">
        <w:rPr>
          <w:rPrChange w:id="755" w:author="Прокофьева Елена Геннадьевна" w:date="2017-06-21T11:28:00Z">
            <w:rPr/>
          </w:rPrChange>
        </w:rPr>
        <w:t>ения организациями Заказчика и Генп</w:t>
      </w:r>
      <w:r w:rsidR="00493C1E" w:rsidRPr="00E551BE">
        <w:rPr>
          <w:rPrChange w:id="756" w:author="Прокофьева Елена Геннадьевна" w:date="2017-06-21T11:28:00Z">
            <w:rPr/>
          </w:rPrChange>
        </w:rPr>
        <w:t xml:space="preserve">одрядчика, ведущего строительно-монтажные работы.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устранения, извещая об этом в письменной </w:t>
      </w:r>
      <w:r w:rsidR="00DC24C5" w:rsidRPr="00E551BE">
        <w:rPr>
          <w:rPrChange w:id="757" w:author="Прокофьева Елена Геннадьевна" w:date="2017-06-21T11:28:00Z">
            <w:rPr/>
          </w:rPrChange>
        </w:rPr>
        <w:t>форме Заказчика и руководителя Генп</w:t>
      </w:r>
      <w:r w:rsidR="00493C1E" w:rsidRPr="00E551BE">
        <w:rPr>
          <w:rPrChange w:id="758" w:author="Прокофьева Елена Геннадьевна" w:date="2017-06-21T11:28:00Z">
            <w:rPr/>
          </w:rPrChange>
        </w:rPr>
        <w:t xml:space="preserve">одрядной организации, ведущей строительно-монтажные работы, для принятия ими оперативных мер по устранению отступлений и нарушений. </w:t>
      </w:r>
    </w:p>
    <w:p w:rsidR="00493C1E" w:rsidRPr="00E551BE" w:rsidRDefault="00D305AC" w:rsidP="00DC24C5">
      <w:pPr>
        <w:ind w:firstLine="284"/>
        <w:jc w:val="both"/>
        <w:rPr>
          <w:rPrChange w:id="759" w:author="Прокофьева Елена Геннадьевна" w:date="2017-06-21T11:28:00Z">
            <w:rPr/>
          </w:rPrChange>
        </w:rPr>
      </w:pPr>
      <w:proofErr w:type="gramStart"/>
      <w:r w:rsidRPr="00E551BE">
        <w:rPr>
          <w:rPrChange w:id="760" w:author="Прокофьева Елена Геннадьевна" w:date="2017-06-21T11:28:00Z">
            <w:rPr/>
          </w:rPrChange>
        </w:rPr>
        <w:t>4.36</w:t>
      </w:r>
      <w:r w:rsidR="00493C1E" w:rsidRPr="00E551BE">
        <w:rPr>
          <w:rPrChange w:id="761" w:author="Прокофьева Елена Геннадьевна" w:date="2017-06-21T11:28:00Z">
            <w:rPr/>
          </w:rPrChange>
        </w:rPr>
        <w:t>.1</w:t>
      </w:r>
      <w:r w:rsidR="007B7464" w:rsidRPr="00E551BE">
        <w:rPr>
          <w:rPrChange w:id="762" w:author="Прокофьева Елена Геннадьевна" w:date="2017-06-21T11:28:00Z">
            <w:rPr/>
          </w:rPrChange>
        </w:rPr>
        <w:t>5.</w:t>
      </w:r>
      <w:r w:rsidR="00493C1E" w:rsidRPr="00E551BE">
        <w:rPr>
          <w:rPrChange w:id="763" w:author="Прокофьева Елена Геннадьевна" w:date="2017-06-21T11:28:00Z">
            <w:rPr/>
          </w:rPrChange>
        </w:rPr>
        <w:t xml:space="preserve">После выполнения работ передать Заказчику Отчет о проделанной работе с </w:t>
      </w:r>
      <w:proofErr w:type="spellStart"/>
      <w:r w:rsidR="00493C1E" w:rsidRPr="00E551BE">
        <w:rPr>
          <w:rPrChange w:id="764" w:author="Прокофьева Елена Геннадьевна" w:date="2017-06-21T11:28:00Z">
            <w:rPr/>
          </w:rPrChange>
        </w:rPr>
        <w:t>выкопировками</w:t>
      </w:r>
      <w:proofErr w:type="spellEnd"/>
      <w:r w:rsidR="00493C1E" w:rsidRPr="00E551BE">
        <w:rPr>
          <w:rPrChange w:id="765" w:author="Прокофьева Елена Геннадьевна" w:date="2017-06-21T11:28:00Z">
            <w:rPr/>
          </w:rPrChange>
        </w:rPr>
        <w:t xml:space="preserve"> из журналов авторского надзора, в котором указываются выявленные дефекты, дается их оценка и причины их появления, перечисляются подписанные Акты (Акт промежуточной приемки ответственных конструкций, Акт освидетельствования скрытых работ), приводятся оказанные консультации, даются уточнения технических решений, указанных в рабочей </w:t>
      </w:r>
      <w:r w:rsidR="00493C1E" w:rsidRPr="00E551BE">
        <w:rPr>
          <w:rPrChange w:id="766" w:author="Прокофьева Елена Геннадьевна" w:date="2017-06-21T11:28:00Z">
            <w:rPr/>
          </w:rPrChange>
        </w:rPr>
        <w:lastRenderedPageBreak/>
        <w:t>документации.</w:t>
      </w:r>
      <w:proofErr w:type="gramEnd"/>
      <w:r w:rsidR="00493C1E" w:rsidRPr="00E551BE">
        <w:rPr>
          <w:rPrChange w:id="767" w:author="Прокофьева Елена Геннадьевна" w:date="2017-06-21T11:28:00Z">
            <w:rPr/>
          </w:rPrChange>
        </w:rPr>
        <w:t xml:space="preserve"> Отчет передается в двух экземплярах на бумажном носителе по Акту сдачи-приемки выполненных работ в сроки, предусмотренные Календарным планом.</w:t>
      </w:r>
    </w:p>
    <w:p w:rsidR="00493C1E" w:rsidRPr="00E551BE" w:rsidRDefault="00D305AC" w:rsidP="00DC24C5">
      <w:pPr>
        <w:ind w:firstLine="284"/>
        <w:jc w:val="both"/>
        <w:rPr>
          <w:rPrChange w:id="768" w:author="Прокофьева Елена Геннадьевна" w:date="2017-06-21T11:28:00Z">
            <w:rPr/>
          </w:rPrChange>
        </w:rPr>
      </w:pPr>
      <w:r w:rsidRPr="00E551BE">
        <w:rPr>
          <w:rPrChange w:id="769" w:author="Прокофьева Елена Геннадьевна" w:date="2017-06-21T11:28:00Z">
            <w:rPr/>
          </w:rPrChange>
        </w:rPr>
        <w:t>4.36</w:t>
      </w:r>
      <w:r w:rsidR="00493C1E" w:rsidRPr="00E551BE">
        <w:rPr>
          <w:rPrChange w:id="770" w:author="Прокофьева Елена Геннадьевна" w:date="2017-06-21T11:28:00Z">
            <w:rPr/>
          </w:rPrChange>
        </w:rPr>
        <w:t>.1</w:t>
      </w:r>
      <w:r w:rsidR="007B7464" w:rsidRPr="00E551BE">
        <w:rPr>
          <w:rPrChange w:id="771" w:author="Прокофьева Елена Геннадьевна" w:date="2017-06-21T11:28:00Z">
            <w:rPr/>
          </w:rPrChange>
        </w:rPr>
        <w:t>6</w:t>
      </w:r>
      <w:r w:rsidR="00E772F3" w:rsidRPr="00E551BE">
        <w:rPr>
          <w:rPrChange w:id="772" w:author="Прокофьева Елена Геннадьевна" w:date="2017-06-21T11:28:00Z">
            <w:rPr/>
          </w:rPrChange>
        </w:rPr>
        <w:t>.</w:t>
      </w:r>
      <w:r w:rsidR="00493C1E" w:rsidRPr="00E551BE">
        <w:rPr>
          <w:rPrChange w:id="773" w:author="Прокофьева Елена Геннадьевна" w:date="2017-06-21T11:28:00Z">
            <w:rPr/>
          </w:rPrChange>
        </w:rPr>
        <w:t>Своевременно и качественно обеспечить контроль соответствия выполнения работ на Объекте решениям, содержащимся в рабочей документации, а при выявлении несоответствия - за своевременное решение вопросов, связанных с необходимостью внесения изменений в рабочую документацию в сроки, согласованные Сторонами. При несвоевременном выявлении несоответствия выполненных работ решениям, предусмот</w:t>
      </w:r>
      <w:r w:rsidR="00DC24C5" w:rsidRPr="00E551BE">
        <w:rPr>
          <w:rPrChange w:id="774" w:author="Прокофьева Елена Геннадьевна" w:date="2017-06-21T11:28:00Z">
            <w:rPr/>
          </w:rPrChange>
        </w:rPr>
        <w:t>ренным в рабочей документации, Генп</w:t>
      </w:r>
      <w:r w:rsidR="00493C1E" w:rsidRPr="00E551BE">
        <w:rPr>
          <w:rPrChange w:id="775" w:author="Прокофьева Елена Геннадьевна" w:date="2017-06-21T11:28:00Z">
            <w:rPr/>
          </w:rPrChange>
        </w:rPr>
        <w:t>одрядчик в согласованный Сторонами срок безвозмездно разрабатывает новое проектное решение с учетом выполненных работ, а также за свой счёт вносит соответствующие изменения в документацию</w:t>
      </w:r>
      <w:proofErr w:type="gramStart"/>
      <w:r w:rsidR="00493C1E" w:rsidRPr="00E551BE">
        <w:rPr>
          <w:rPrChange w:id="776" w:author="Прокофьева Елена Геннадьевна" w:date="2017-06-21T11:28:00Z">
            <w:rPr/>
          </w:rPrChange>
        </w:rPr>
        <w:t xml:space="preserve"> .</w:t>
      </w:r>
      <w:proofErr w:type="gramEnd"/>
      <w:r w:rsidR="00493C1E" w:rsidRPr="00E551BE">
        <w:rPr>
          <w:rPrChange w:id="777" w:author="Прокофьева Елена Геннадьевна" w:date="2017-06-21T11:28:00Z">
            <w:rPr/>
          </w:rPrChange>
        </w:rPr>
        <w:t xml:space="preserve"> При этом претензии к в</w:t>
      </w:r>
      <w:r w:rsidR="00DC24C5" w:rsidRPr="00E551BE">
        <w:rPr>
          <w:rPrChange w:id="778" w:author="Прокофьева Елена Геннадьевна" w:date="2017-06-21T11:28:00Z">
            <w:rPr/>
          </w:rPrChange>
        </w:rPr>
        <w:t>ыполненным работам принимаются Генп</w:t>
      </w:r>
      <w:r w:rsidR="00493C1E" w:rsidRPr="00E551BE">
        <w:rPr>
          <w:rPrChange w:id="779" w:author="Прокофьева Елена Геннадьевна" w:date="2017-06-21T11:28:00Z">
            <w:rPr/>
          </w:rPrChange>
        </w:rPr>
        <w:t>одрядчиком в течение всего срока производства строительно-монтажных работ на Объекте.</w:t>
      </w:r>
    </w:p>
    <w:p w:rsidR="005141F9" w:rsidRPr="00E551BE" w:rsidRDefault="005141F9" w:rsidP="005141F9">
      <w:pPr>
        <w:keepNext/>
        <w:spacing w:before="120"/>
        <w:ind w:firstLine="348"/>
        <w:jc w:val="center"/>
        <w:outlineLvl w:val="1"/>
        <w:rPr>
          <w:b/>
          <w:bCs/>
          <w:iCs/>
          <w:rPrChange w:id="780" w:author="Прокофьева Елена Геннадьевна" w:date="2017-06-21T11:28:00Z">
            <w:rPr>
              <w:b/>
              <w:bCs/>
              <w:iCs/>
            </w:rPr>
          </w:rPrChange>
        </w:rPr>
      </w:pPr>
      <w:r w:rsidRPr="00E551BE">
        <w:rPr>
          <w:b/>
          <w:bCs/>
          <w:iCs/>
          <w:rPrChange w:id="781" w:author="Прокофьева Елена Геннадьевна" w:date="2017-06-21T11:28:00Z">
            <w:rPr>
              <w:b/>
              <w:bCs/>
              <w:iCs/>
            </w:rPr>
          </w:rPrChange>
        </w:rPr>
        <w:t xml:space="preserve">Статья 5. Обязанности </w:t>
      </w:r>
      <w:r w:rsidR="00E4404D" w:rsidRPr="00E551BE">
        <w:rPr>
          <w:b/>
          <w:bCs/>
          <w:iCs/>
          <w:rPrChange w:id="782" w:author="Прокофьева Елена Геннадьевна" w:date="2017-06-21T11:28:00Z">
            <w:rPr>
              <w:b/>
              <w:bCs/>
              <w:iCs/>
            </w:rPr>
          </w:rPrChange>
        </w:rPr>
        <w:t xml:space="preserve">и права </w:t>
      </w:r>
      <w:r w:rsidRPr="00E551BE">
        <w:rPr>
          <w:b/>
          <w:bCs/>
          <w:iCs/>
          <w:rPrChange w:id="783" w:author="Прокофьева Елена Геннадьевна" w:date="2017-06-21T11:28:00Z">
            <w:rPr>
              <w:b/>
              <w:bCs/>
              <w:iCs/>
            </w:rPr>
          </w:rPrChange>
        </w:rPr>
        <w:t>Заказчика</w:t>
      </w:r>
    </w:p>
    <w:p w:rsidR="005141F9" w:rsidRPr="00E551BE" w:rsidRDefault="005141F9" w:rsidP="005141F9">
      <w:pPr>
        <w:ind w:firstLine="348"/>
        <w:jc w:val="center"/>
        <w:rPr>
          <w:b/>
          <w:iCs/>
          <w:rPrChange w:id="784" w:author="Прокофьева Елена Геннадьевна" w:date="2017-06-21T11:28:00Z">
            <w:rPr>
              <w:b/>
              <w:iCs/>
            </w:rPr>
          </w:rPrChange>
        </w:rPr>
      </w:pPr>
    </w:p>
    <w:p w:rsidR="005141F9" w:rsidRPr="00E551BE" w:rsidRDefault="005141F9" w:rsidP="005141F9">
      <w:pPr>
        <w:jc w:val="both"/>
        <w:rPr>
          <w:rPrChange w:id="785" w:author="Прокофьева Елена Геннадьевна" w:date="2017-06-21T11:28:00Z">
            <w:rPr/>
          </w:rPrChange>
        </w:rPr>
      </w:pPr>
      <w:r w:rsidRPr="00E551BE">
        <w:rPr>
          <w:rPrChange w:id="786" w:author="Прокофьева Елена Геннадьевна" w:date="2017-06-21T11:28:00Z">
            <w:rPr/>
          </w:rPrChange>
        </w:rPr>
        <w:t>5.1. В течение пяти дней с момента подписания настоящего Договора передать Ге</w:t>
      </w:r>
      <w:r w:rsidR="003D2F51" w:rsidRPr="00E551BE">
        <w:rPr>
          <w:rPrChange w:id="787" w:author="Прокофьева Елена Геннадьевна" w:date="2017-06-21T11:28:00Z">
            <w:rPr/>
          </w:rPrChange>
        </w:rPr>
        <w:t xml:space="preserve">нподрядчику комплект </w:t>
      </w:r>
      <w:r w:rsidR="00CE3D5C" w:rsidRPr="00E551BE">
        <w:rPr>
          <w:kern w:val="1"/>
          <w:lang w:eastAsia="ar-SA"/>
          <w:rPrChange w:id="788" w:author="Прокофьева Елена Геннадьевна" w:date="2017-06-21T11:28:00Z">
            <w:rPr>
              <w:kern w:val="1"/>
              <w:lang w:eastAsia="ar-SA"/>
            </w:rPr>
          </w:rPrChange>
        </w:rPr>
        <w:t>п</w:t>
      </w:r>
      <w:r w:rsidR="00CE3D5C" w:rsidRPr="00E551BE">
        <w:rPr>
          <w:rPrChange w:id="789" w:author="Прокофьева Елена Геннадьевна" w:date="2017-06-21T11:28:00Z">
            <w:rPr/>
          </w:rPrChange>
        </w:rPr>
        <w:t xml:space="preserve">роектно-технической документации </w:t>
      </w:r>
      <w:proofErr w:type="gramStart"/>
      <w:r w:rsidRPr="00E551BE">
        <w:rPr>
          <w:rPrChange w:id="790" w:author="Прокофьева Елена Геннадьевна" w:date="2017-06-21T11:28:00Z">
            <w:rPr/>
          </w:rPrChange>
        </w:rPr>
        <w:t xml:space="preserve">согласно </w:t>
      </w:r>
      <w:r w:rsidR="00164D87" w:rsidRPr="00E551BE">
        <w:rPr>
          <w:rPrChange w:id="791" w:author="Прокофьева Елена Геннадьевна" w:date="2017-06-21T11:28:00Z">
            <w:rPr/>
          </w:rPrChange>
        </w:rPr>
        <w:t>Приложения</w:t>
      </w:r>
      <w:proofErr w:type="gramEnd"/>
      <w:r w:rsidR="00164D87" w:rsidRPr="00E551BE">
        <w:rPr>
          <w:rPrChange w:id="792" w:author="Прокофьева Елена Геннадьевна" w:date="2017-06-21T11:28:00Z">
            <w:rPr/>
          </w:rPrChange>
        </w:rPr>
        <w:t xml:space="preserve"> №</w:t>
      </w:r>
      <w:r w:rsidR="00E772F3" w:rsidRPr="00E551BE">
        <w:rPr>
          <w:rPrChange w:id="793" w:author="Прокофьева Елена Геннадьевна" w:date="2017-06-21T11:28:00Z">
            <w:rPr/>
          </w:rPrChange>
        </w:rPr>
        <w:t>6</w:t>
      </w:r>
      <w:r w:rsidR="00164D87" w:rsidRPr="00E551BE">
        <w:rPr>
          <w:rPrChange w:id="794" w:author="Прокофьева Елена Геннадьевна" w:date="2017-06-21T11:28:00Z">
            <w:rPr/>
          </w:rPrChange>
        </w:rPr>
        <w:t>к</w:t>
      </w:r>
      <w:r w:rsidRPr="00E551BE">
        <w:rPr>
          <w:rPrChange w:id="795" w:author="Прокофьева Елена Геннадьевна" w:date="2017-06-21T11:28:00Z">
            <w:rPr/>
          </w:rPrChange>
        </w:rPr>
        <w:t xml:space="preserve"> Договор</w:t>
      </w:r>
      <w:r w:rsidR="00164D87" w:rsidRPr="00E551BE">
        <w:rPr>
          <w:rPrChange w:id="796" w:author="Прокофьева Елена Геннадьевна" w:date="2017-06-21T11:28:00Z">
            <w:rPr/>
          </w:rPrChange>
        </w:rPr>
        <w:t>у,</w:t>
      </w:r>
      <w:r w:rsidRPr="00E551BE">
        <w:rPr>
          <w:rPrChange w:id="797" w:author="Прокофьева Елена Геннадьевна" w:date="2017-06-21T11:28:00Z">
            <w:rPr/>
          </w:rPrChange>
        </w:rPr>
        <w:t xml:space="preserve"> в количестве </w:t>
      </w:r>
      <w:r w:rsidR="007428CF" w:rsidRPr="00E551BE">
        <w:rPr>
          <w:rPrChange w:id="798" w:author="Прокофьева Елена Геннадьевна" w:date="2017-06-21T11:28:00Z">
            <w:rPr/>
          </w:rPrChange>
        </w:rPr>
        <w:t>четырех экземпляров.</w:t>
      </w:r>
      <w:r w:rsidRPr="00E551BE">
        <w:rPr>
          <w:rPrChange w:id="799" w:author="Прокофьева Елена Геннадьевна" w:date="2017-06-21T11:28:00Z">
            <w:rPr/>
          </w:rPrChange>
        </w:rPr>
        <w:t xml:space="preserve"> Передаваемая документация должна быть составлена в соответствии с требованиями действующих норм и правил.</w:t>
      </w:r>
    </w:p>
    <w:p w:rsidR="005141F9" w:rsidRPr="00E551BE" w:rsidRDefault="005141F9" w:rsidP="005141F9">
      <w:pPr>
        <w:spacing w:after="120"/>
        <w:jc w:val="both"/>
        <w:rPr>
          <w:rPrChange w:id="800" w:author="Прокофьева Елена Геннадьевна" w:date="2017-06-21T11:28:00Z">
            <w:rPr/>
          </w:rPrChange>
        </w:rPr>
      </w:pPr>
      <w:r w:rsidRPr="00E551BE">
        <w:rPr>
          <w:rPrChange w:id="801" w:author="Прокофьева Елена Геннадьевна" w:date="2017-06-21T11:28:00Z">
            <w:rPr/>
          </w:rPrChange>
        </w:rPr>
        <w:t xml:space="preserve">5.2. В течение 15 дней (в соответствии с п.7.5 Договора) со дня получения разработанной проектно-технической документации от Генподрядчика, составленной в соответствии с требованиями действующих норм и правил, на русском языке, рассмотреть ее и при отсутствии замечаний со своей стороны, утвердить. После утверждения два экземпляра проектно-технической документации выдается Генподрядчику со штампом «в производство работ», два экземпляра остаются у Заказчика. </w:t>
      </w:r>
    </w:p>
    <w:p w:rsidR="005141F9" w:rsidRPr="00E551BE" w:rsidRDefault="005141F9" w:rsidP="005141F9">
      <w:pPr>
        <w:jc w:val="both"/>
        <w:rPr>
          <w:rPrChange w:id="802" w:author="Прокофьева Елена Геннадьевна" w:date="2017-06-21T11:28:00Z">
            <w:rPr/>
          </w:rPrChange>
        </w:rPr>
      </w:pPr>
      <w:r w:rsidRPr="00E551BE">
        <w:rPr>
          <w:rPrChange w:id="803" w:author="Прокофьева Елена Геннадьевна" w:date="2017-06-21T11:28:00Z">
            <w:rPr/>
          </w:rPrChange>
        </w:rPr>
        <w:t>5.3. Произвести приемку и оплату работ, выполненных Генподрядчиком, в порядке, предусмотренном в статьях 2 и 10.</w:t>
      </w:r>
    </w:p>
    <w:p w:rsidR="005141F9" w:rsidRPr="00E551BE" w:rsidRDefault="005141F9" w:rsidP="005141F9">
      <w:pPr>
        <w:jc w:val="both"/>
        <w:rPr>
          <w:rPrChange w:id="804" w:author="Прокофьева Елена Геннадьевна" w:date="2017-06-21T11:28:00Z">
            <w:rPr/>
          </w:rPrChange>
        </w:rPr>
      </w:pPr>
      <w:r w:rsidRPr="00E551BE">
        <w:rPr>
          <w:rPrChange w:id="805" w:author="Прокофьева Елена Геннадьевна" w:date="2017-06-21T11:28:00Z">
            <w:rPr/>
          </w:rPrChange>
        </w:rPr>
        <w:t>5.4.  Заказчик вправе вносить изменения в разработанную Генподрядчиком проектно-техническую документацию в течение периода выполнения работ, обязательные для выполнения Генподрядчиком.   В случае</w:t>
      </w:r>
      <w:proofErr w:type="gramStart"/>
      <w:r w:rsidR="00E772F3" w:rsidRPr="00E551BE">
        <w:rPr>
          <w:rPrChange w:id="806" w:author="Прокофьева Елена Геннадьевна" w:date="2017-06-21T11:28:00Z">
            <w:rPr/>
          </w:rPrChange>
        </w:rPr>
        <w:t>,</w:t>
      </w:r>
      <w:proofErr w:type="gramEnd"/>
      <w:r w:rsidR="00F120CE" w:rsidRPr="00E551BE">
        <w:rPr>
          <w:rPrChange w:id="807" w:author="Прокофьева Елена Геннадьевна" w:date="2017-06-21T11:28:00Z">
            <w:rPr/>
          </w:rPrChange>
        </w:rPr>
        <w:t xml:space="preserve"> </w:t>
      </w:r>
      <w:r w:rsidRPr="00E551BE">
        <w:rPr>
          <w:rPrChange w:id="808" w:author="Прокофьева Елена Геннадьевна" w:date="2017-06-21T11:28:00Z">
            <w:rPr/>
          </w:rPrChange>
        </w:rPr>
        <w:t>если такие изменения повлияют на стоимость или срок завершения выполнения работ, то Генподрядчик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</w:t>
      </w:r>
      <w:r w:rsidR="00CF4B1C" w:rsidRPr="00E551BE">
        <w:rPr>
          <w:rPrChange w:id="809" w:author="Прокофьева Елена Геннадьевна" w:date="2017-06-21T11:28:00Z">
            <w:rPr/>
          </w:rPrChange>
        </w:rPr>
        <w:t>.</w:t>
      </w:r>
    </w:p>
    <w:p w:rsidR="00C07D8D" w:rsidRPr="00E551BE" w:rsidRDefault="00E4404D" w:rsidP="00C07D8D">
      <w:pPr>
        <w:pStyle w:val="aff9"/>
        <w:numPr>
          <w:ilvl w:val="1"/>
          <w:numId w:val="29"/>
        </w:numPr>
        <w:contextualSpacing/>
        <w:jc w:val="both"/>
        <w:rPr>
          <w:rPrChange w:id="810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811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Заказчик вправе в любое время осуществлять </w:t>
      </w:r>
      <w:proofErr w:type="gramStart"/>
      <w:r w:rsidRPr="00E551BE">
        <w:rPr>
          <w:rPrChange w:id="812" w:author="Прокофьева Елена Геннадьевна" w:date="2017-06-21T11:28:00Z">
            <w:rPr>
              <w:sz w:val="22"/>
              <w:szCs w:val="22"/>
            </w:rPr>
          </w:rPrChange>
        </w:rPr>
        <w:t>контроль за</w:t>
      </w:r>
      <w:proofErr w:type="gramEnd"/>
      <w:r w:rsidRPr="00E551BE">
        <w:rPr>
          <w:rPrChange w:id="813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соблюдением Генподрядчиком/субподрядчиками обязательств в области охраны труда, охраны природы и промышленной безопасности. Обнаруженные в ходе проверки нарушения фиксируются в акте, подписываемом представителями Заказчика, Генподрядчика/субподрядчика. В случае отказа Генподрядчика/субподрядчика, от подписания такого акта он оформляется Заказчиком в одностороннем порядке.</w:t>
      </w:r>
    </w:p>
    <w:p w:rsidR="00E4404D" w:rsidRPr="00E551BE" w:rsidRDefault="00E4404D" w:rsidP="00E4404D">
      <w:pPr>
        <w:keepNext/>
        <w:widowControl w:val="0"/>
        <w:autoSpaceDE w:val="0"/>
        <w:autoSpaceDN w:val="0"/>
        <w:adjustRightInd w:val="0"/>
        <w:ind w:left="-2552" w:right="-765" w:firstLine="348"/>
        <w:jc w:val="center"/>
        <w:outlineLvl w:val="3"/>
        <w:rPr>
          <w:b/>
          <w:bCs/>
          <w:rPrChange w:id="814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</w:pPr>
    </w:p>
    <w:p w:rsidR="00C07D8D" w:rsidRPr="00E551BE" w:rsidRDefault="00E4404D" w:rsidP="00C07D8D">
      <w:pPr>
        <w:pStyle w:val="aff9"/>
        <w:keepNext/>
        <w:numPr>
          <w:ilvl w:val="0"/>
          <w:numId w:val="31"/>
        </w:numPr>
        <w:contextualSpacing/>
        <w:jc w:val="center"/>
        <w:outlineLvl w:val="1"/>
        <w:rPr>
          <w:b/>
          <w:bCs/>
          <w:rPrChange w:id="815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</w:pPr>
      <w:r w:rsidRPr="00E551BE">
        <w:rPr>
          <w:b/>
          <w:bCs/>
          <w:rPrChange w:id="816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  <w:t>Порядок сдачи и приёмки выполненных работ</w:t>
      </w:r>
    </w:p>
    <w:p w:rsidR="00E4404D" w:rsidRPr="00E551BE" w:rsidRDefault="00E4404D" w:rsidP="00E4404D">
      <w:pPr>
        <w:keepNext/>
        <w:ind w:firstLine="348"/>
        <w:jc w:val="center"/>
        <w:outlineLvl w:val="1"/>
        <w:rPr>
          <w:b/>
          <w:bCs/>
          <w:rPrChange w:id="817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</w:pPr>
    </w:p>
    <w:p w:rsidR="00C07D8D" w:rsidRPr="00E551BE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rPrChange w:id="818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819" w:author="Прокофьева Елена Геннадьевна" w:date="2017-06-21T11:28:00Z">
            <w:rPr>
              <w:sz w:val="22"/>
              <w:szCs w:val="22"/>
            </w:rPr>
          </w:rPrChange>
        </w:rPr>
        <w:t>Выполняемые Генподрядчиком работы должны соответствовать требованиям технических условий, стандартам, нормам.</w:t>
      </w:r>
    </w:p>
    <w:p w:rsidR="00C07D8D" w:rsidRPr="00E551BE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rPrChange w:id="820" w:author="Прокофьева Елена Геннадьевна" w:date="2017-06-21T11:28:00Z">
            <w:rPr>
              <w:sz w:val="22"/>
              <w:szCs w:val="22"/>
            </w:rPr>
          </w:rPrChange>
        </w:rPr>
      </w:pPr>
      <w:bookmarkStart w:id="821" w:name="_Ref471996125"/>
      <w:r w:rsidRPr="00E551BE">
        <w:rPr>
          <w:rPrChange w:id="822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ежемесячно в срок не позднее 25 числа текущего месяца представляет Заказчику: акт приемки выполненных работ по форме КС-2, справку о стоимости выполненных работ и затратах по форме КС-3, отчет об использовании давальческих материалов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 за отчетный период. Оборудование передается Актом приема-передачи смонтированного оборудования.</w:t>
      </w:r>
      <w:bookmarkEnd w:id="821"/>
      <w:r w:rsidRPr="00E551BE">
        <w:rPr>
          <w:rPrChange w:id="823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Генподрядчик обязуется соблюдать Положение о порядке оформления, хранения и передачи исполнительной документации по объектам капитального строительства и технического перевооружения (данный документ Генподрядчиком получен).</w:t>
      </w:r>
      <w:r w:rsidR="00B72263" w:rsidRPr="00E551BE">
        <w:rPr>
          <w:rPrChange w:id="824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Работы по разработке документации и авторскому надзору передаются Актом сдачи-приемки работ.</w:t>
      </w:r>
    </w:p>
    <w:p w:rsidR="00C07D8D" w:rsidRPr="00E551BE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rPrChange w:id="825" w:author="Прокофьева Елена Геннадьевна" w:date="2017-06-21T11:28:00Z">
            <w:rPr>
              <w:sz w:val="22"/>
              <w:szCs w:val="22"/>
            </w:rPr>
          </w:rPrChange>
        </w:rPr>
      </w:pPr>
      <w:bookmarkStart w:id="826" w:name="_Ref471979678"/>
      <w:r w:rsidRPr="00E551BE">
        <w:rPr>
          <w:rPrChange w:id="827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По завершению выполнения работ Генподрядчик передает Заказчику исполнительную документацию в соответствии со СНиП, </w:t>
      </w:r>
      <w:proofErr w:type="gramStart"/>
      <w:r w:rsidRPr="00E551BE">
        <w:rPr>
          <w:rPrChange w:id="828" w:author="Прокофьева Елена Геннадьевна" w:date="2017-06-21T11:28:00Z">
            <w:rPr>
              <w:sz w:val="22"/>
              <w:szCs w:val="22"/>
            </w:rPr>
          </w:rPrChange>
        </w:rPr>
        <w:t>действующими</w:t>
      </w:r>
      <w:proofErr w:type="gramEnd"/>
      <w:r w:rsidRPr="00E551BE">
        <w:rPr>
          <w:rPrChange w:id="829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  <w:bookmarkEnd w:id="826"/>
    </w:p>
    <w:p w:rsidR="00C07D8D" w:rsidRPr="00E551BE" w:rsidRDefault="00466804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rPrChange w:id="830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</w:pPr>
      <w:bookmarkStart w:id="831" w:name="_Ref471979754"/>
      <w:r w:rsidRPr="00E551BE">
        <w:rPr>
          <w:rPrChange w:id="832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lastRenderedPageBreak/>
        <w:t>Выполненные Генподрядчиком работы признаются выполненными с надлежащим качеством и принятыми Заказчиком (а результат выполненных работ признаётся достигнутым) не ранее подписания Акта приёмочной комиссии о приемке законченных работ по техническому перевооружению.</w:t>
      </w:r>
      <w:proofErr w:type="gramStart"/>
      <w:r w:rsidRPr="00E551BE">
        <w:rPr>
          <w:rPrChange w:id="833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 xml:space="preserve"> </w:t>
      </w:r>
      <w:r w:rsidR="001274C2" w:rsidRPr="00E551BE">
        <w:rPr>
          <w:rPrChange w:id="834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>.</w:t>
      </w:r>
      <w:proofErr w:type="gramEnd"/>
    </w:p>
    <w:bookmarkEnd w:id="831"/>
    <w:p w:rsidR="00C07D8D" w:rsidRPr="00E551BE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rPrChange w:id="835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836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Заказчик назначает своего представителя на объекте, который от его имени совместно с Генподрядчиком осуществляет приемку выполненных работ по акту. </w:t>
      </w:r>
    </w:p>
    <w:p w:rsidR="00C07D8D" w:rsidRPr="00E551BE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rPrChange w:id="837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</w:pPr>
      <w:r w:rsidRPr="00E551BE">
        <w:rPr>
          <w:rPrChange w:id="838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 xml:space="preserve">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работ, устранения выявленных замечаний, получения Заказчиком документов, предусмотренных пунктами </w:t>
      </w:r>
      <w:r w:rsidR="00E551BE" w:rsidRPr="00E551BE">
        <w:rPr>
          <w:rPrChange w:id="839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840" w:author="Прокофьева Елена Геннадьевна" w:date="2017-06-21T11:28:00Z">
            <w:rPr/>
          </w:rPrChange>
        </w:rPr>
        <w:instrText xml:space="preserve"> REF _Ref471976569 \r \h  \* MERGEFORMAT </w:instrText>
      </w:r>
      <w:r w:rsidR="00E551BE" w:rsidRPr="00E551BE">
        <w:rPr>
          <w:rPrChange w:id="841" w:author="Прокофьева Елена Геннадьевна" w:date="2017-06-21T11:28:00Z">
            <w:rPr/>
          </w:rPrChange>
        </w:rPr>
      </w:r>
      <w:r w:rsidR="00E551BE" w:rsidRPr="00E551BE">
        <w:rPr>
          <w:rPrChange w:id="842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843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>3.5</w:t>
      </w:r>
      <w:r w:rsidR="00E551BE" w:rsidRPr="00E551BE">
        <w:rPr>
          <w:rPrChange w:id="844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845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 xml:space="preserve">, </w:t>
      </w:r>
      <w:r w:rsidR="00E551BE" w:rsidRPr="00E551BE">
        <w:rPr>
          <w:rPrChange w:id="846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847" w:author="Прокофьева Елена Геннадьевна" w:date="2017-06-21T11:28:00Z">
            <w:rPr/>
          </w:rPrChange>
        </w:rPr>
        <w:instrText xml:space="preserve"> REF _Ref471979678 \r \h  \* MERGEFORMAT </w:instrText>
      </w:r>
      <w:r w:rsidR="00E551BE" w:rsidRPr="00E551BE">
        <w:rPr>
          <w:rPrChange w:id="848" w:author="Прокофьева Елена Геннадьевна" w:date="2017-06-21T11:28:00Z">
            <w:rPr/>
          </w:rPrChange>
        </w:rPr>
      </w:r>
      <w:r w:rsidR="00E551BE" w:rsidRPr="00E551BE">
        <w:rPr>
          <w:rPrChange w:id="849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850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>6.3</w:t>
      </w:r>
      <w:r w:rsidR="00E551BE" w:rsidRPr="00E551BE">
        <w:rPr>
          <w:rPrChange w:id="851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852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 xml:space="preserve">, а также </w:t>
      </w:r>
      <w:r w:rsidR="008D7993" w:rsidRPr="00E551BE">
        <w:rPr>
          <w:rPrChange w:id="853" w:author="Прокофьева Елена Геннадьевна" w:date="2017-06-21T11:28:00Z">
            <w:rPr>
              <w:color w:val="FF0000"/>
              <w:sz w:val="22"/>
              <w:szCs w:val="22"/>
            </w:rPr>
          </w:rPrChange>
        </w:rPr>
        <w:t>подписания Акта приёмочной комиссии о приемке законченных работ по техническому перевооружению.</w:t>
      </w:r>
    </w:p>
    <w:p w:rsidR="00C07D8D" w:rsidRPr="00E551BE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rPrChange w:id="85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855" w:author="Прокофьева Елена Геннадьевна" w:date="2017-06-21T11:28:00Z">
            <w:rPr>
              <w:sz w:val="22"/>
              <w:szCs w:val="22"/>
            </w:rPr>
          </w:rPrChange>
        </w:rPr>
        <w:t>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Генподрядчиком какой либо части работ, Генподрядчик обязан устранить за свой счет и возместить Заказчику затраты, связанные с проведением дополнительной экспертизы.</w:t>
      </w:r>
    </w:p>
    <w:p w:rsidR="00C07D8D" w:rsidRPr="00E551BE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rPrChange w:id="856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857" w:author="Прокофьева Елена Геннадьевна" w:date="2017-06-21T11:28:00Z">
            <w:rPr>
              <w:sz w:val="22"/>
              <w:szCs w:val="22"/>
            </w:rPr>
          </w:rPrChange>
        </w:rPr>
        <w:t>Заказчик в течение 5 дней с момента представления акта выполненных работ</w:t>
      </w:r>
      <w:r w:rsidR="00B72263" w:rsidRPr="00E551BE">
        <w:rPr>
          <w:rPrChange w:id="858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или актов сдачи-приемки</w:t>
      </w:r>
      <w:r w:rsidRPr="00E551BE">
        <w:rPr>
          <w:rPrChange w:id="859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Генподрядчиком производит подписание акта формы КС-2 либо мотивированный отказ в письменной форме с перечнем необходимых доработок и сроков их выполнения.</w:t>
      </w:r>
    </w:p>
    <w:p w:rsidR="00C07D8D" w:rsidRPr="00E551BE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rPrChange w:id="860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861" w:author="Прокофьева Елена Геннадьевна" w:date="2017-06-21T11:28:00Z">
            <w:rPr>
              <w:sz w:val="22"/>
              <w:szCs w:val="22"/>
            </w:rPr>
          </w:rPrChange>
        </w:rPr>
        <w:t>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E551BE">
        <w:rPr>
          <w:rPrChange w:id="862" w:author="Прокофьева Елена Геннадьевна" w:date="2017-06-21T11:28:00Z">
            <w:rPr>
              <w:sz w:val="22"/>
              <w:szCs w:val="22"/>
            </w:rPr>
          </w:rPrChange>
        </w:rPr>
        <w:t>,</w:t>
      </w:r>
      <w:proofErr w:type="gramEnd"/>
      <w:r w:rsidRPr="00E551BE">
        <w:rPr>
          <w:rPrChange w:id="863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если указанные выше документы не представлены Генподрядчиком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E4404D" w:rsidRPr="00E551BE" w:rsidRDefault="00E4404D" w:rsidP="00E4404D">
      <w:pPr>
        <w:keepNext/>
        <w:ind w:firstLine="348"/>
        <w:jc w:val="center"/>
        <w:outlineLvl w:val="1"/>
        <w:rPr>
          <w:b/>
          <w:bCs/>
          <w:rPrChange w:id="864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</w:pPr>
    </w:p>
    <w:p w:rsidR="00C07D8D" w:rsidRPr="00E551BE" w:rsidRDefault="00E4404D" w:rsidP="00C07D8D">
      <w:pPr>
        <w:pStyle w:val="aff9"/>
        <w:keepNext/>
        <w:numPr>
          <w:ilvl w:val="0"/>
          <w:numId w:val="31"/>
        </w:numPr>
        <w:contextualSpacing/>
        <w:jc w:val="center"/>
        <w:outlineLvl w:val="1"/>
        <w:rPr>
          <w:b/>
          <w:bCs/>
          <w:rPrChange w:id="865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</w:pPr>
      <w:bookmarkStart w:id="866" w:name="_Ref471977271"/>
      <w:r w:rsidRPr="00E551BE">
        <w:rPr>
          <w:b/>
          <w:bCs/>
          <w:rPrChange w:id="867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  <w:t>Порядок передачи документов</w:t>
      </w:r>
      <w:bookmarkEnd w:id="866"/>
    </w:p>
    <w:p w:rsidR="00E4404D" w:rsidRPr="00E551BE" w:rsidRDefault="00E4404D" w:rsidP="00E4404D">
      <w:pPr>
        <w:keepNext/>
        <w:ind w:firstLine="348"/>
        <w:jc w:val="center"/>
        <w:outlineLvl w:val="1"/>
        <w:rPr>
          <w:b/>
          <w:bCs/>
          <w:rPrChange w:id="868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</w:pPr>
    </w:p>
    <w:p w:rsidR="00C07D8D" w:rsidRPr="00E551BE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rPrChange w:id="869" w:author="Прокофьева Елена Геннадьевна" w:date="2017-06-21T11:28:00Z">
            <w:rPr>
              <w:sz w:val="22"/>
              <w:szCs w:val="22"/>
            </w:rPr>
          </w:rPrChange>
        </w:rPr>
      </w:pPr>
      <w:bookmarkStart w:id="870" w:name="_Ref472058814"/>
      <w:proofErr w:type="gramStart"/>
      <w:r w:rsidRPr="00E551BE">
        <w:rPr>
          <w:rPrChange w:id="871" w:author="Прокофьева Елена Геннадьевна" w:date="2017-06-21T11:28:00Z">
            <w:rPr>
              <w:sz w:val="22"/>
              <w:szCs w:val="22"/>
            </w:rPr>
          </w:rPrChange>
        </w:rPr>
        <w:t>Документы, образующиеся в ходе исполнения настоящего Договора (акты приемки выполненных работ, счета-фактуры и другие финансовые документы, отчеты по исполнению настоящего Договора,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и т.д.) направляются заказной почтой с уведомлением или путем передачи их непосредственно представителю получающей стороны с отметкой о получении.</w:t>
      </w:r>
      <w:bookmarkEnd w:id="870"/>
      <w:proofErr w:type="gramEnd"/>
    </w:p>
    <w:p w:rsidR="00C07D8D" w:rsidRPr="00E551BE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rPrChange w:id="872" w:author="Прокофьева Елена Геннадьевна" w:date="2017-06-21T11:28:00Z">
            <w:rPr>
              <w:sz w:val="22"/>
              <w:szCs w:val="22"/>
            </w:rPr>
          </w:rPrChange>
        </w:rPr>
      </w:pPr>
      <w:proofErr w:type="gramStart"/>
      <w:r w:rsidRPr="00E551BE">
        <w:rPr>
          <w:rPrChange w:id="873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Письма, касающиеся технических вопросов и не подпадающие под указанные в пункте </w:t>
      </w:r>
      <w:r w:rsidR="00E551BE" w:rsidRPr="00E551BE">
        <w:rPr>
          <w:rPrChange w:id="874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875" w:author="Прокофьева Елена Геннадьевна" w:date="2017-06-21T11:28:00Z">
            <w:rPr/>
          </w:rPrChange>
        </w:rPr>
        <w:instrText xml:space="preserve"> REF _Ref472058814 \r \h  \* MERGEFORMAT </w:instrText>
      </w:r>
      <w:r w:rsidR="00E551BE" w:rsidRPr="00E551BE">
        <w:rPr>
          <w:rPrChange w:id="876" w:author="Прокофьева Елена Геннадьевна" w:date="2017-06-21T11:28:00Z">
            <w:rPr/>
          </w:rPrChange>
        </w:rPr>
      </w:r>
      <w:r w:rsidR="00E551BE" w:rsidRPr="00E551BE">
        <w:rPr>
          <w:rPrChange w:id="877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878" w:author="Прокофьева Елена Геннадьевна" w:date="2017-06-21T11:28:00Z">
            <w:rPr>
              <w:sz w:val="22"/>
              <w:szCs w:val="22"/>
            </w:rPr>
          </w:rPrChange>
        </w:rPr>
        <w:t>7.1</w:t>
      </w:r>
      <w:r w:rsidR="00E551BE" w:rsidRPr="00E551BE">
        <w:rPr>
          <w:rPrChange w:id="879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880" w:author="Прокофьева Елена Геннадьевна" w:date="2017-06-21T11:28:00Z">
            <w:rPr>
              <w:sz w:val="22"/>
              <w:szCs w:val="22"/>
            </w:rPr>
          </w:rPrChange>
        </w:rPr>
        <w:t>, направляются подписанные в электронном виде в формате PDF на адрес электронной почты Заказчика</w:t>
      </w:r>
      <w:proofErr w:type="spellStart"/>
      <w:r w:rsidRPr="00E551BE">
        <w:rPr>
          <w:lang w:val="en-US"/>
          <w:rPrChange w:id="881" w:author="Прокофьева Елена Геннадьевна" w:date="2017-06-21T11:28:00Z">
            <w:rPr>
              <w:lang w:val="en-US"/>
            </w:rPr>
          </w:rPrChange>
        </w:rPr>
        <w:t>kapstroy</w:t>
      </w:r>
      <w:proofErr w:type="spellEnd"/>
      <w:r w:rsidRPr="00E551BE">
        <w:rPr>
          <w:rPrChange w:id="882" w:author="Прокофьева Елена Геннадьевна" w:date="2017-06-21T11:28:00Z">
            <w:rPr/>
          </w:rPrChange>
        </w:rPr>
        <w:t>@</w:t>
      </w:r>
      <w:proofErr w:type="spellStart"/>
      <w:r w:rsidRPr="00E551BE">
        <w:rPr>
          <w:lang w:val="en-US"/>
          <w:rPrChange w:id="883" w:author="Прокофьева Елена Геннадьевна" w:date="2017-06-21T11:28:00Z">
            <w:rPr>
              <w:lang w:val="en-US"/>
            </w:rPr>
          </w:rPrChange>
        </w:rPr>
        <w:t>yanos</w:t>
      </w:r>
      <w:proofErr w:type="spellEnd"/>
      <w:r w:rsidRPr="00E551BE">
        <w:rPr>
          <w:rPrChange w:id="884" w:author="Прокофьева Елена Геннадьевна" w:date="2017-06-21T11:28:00Z">
            <w:rPr/>
          </w:rPrChange>
        </w:rPr>
        <w:t>.</w:t>
      </w:r>
      <w:proofErr w:type="spellStart"/>
      <w:r w:rsidRPr="00E551BE">
        <w:rPr>
          <w:lang w:val="en-US"/>
          <w:rPrChange w:id="885" w:author="Прокофьева Елена Геннадьевна" w:date="2017-06-21T11:28:00Z">
            <w:rPr>
              <w:lang w:val="en-US"/>
            </w:rPr>
          </w:rPrChange>
        </w:rPr>
        <w:t>slavneft</w:t>
      </w:r>
      <w:proofErr w:type="spellEnd"/>
      <w:r w:rsidRPr="00E551BE">
        <w:rPr>
          <w:rPrChange w:id="886" w:author="Прокофьева Елена Геннадьевна" w:date="2017-06-21T11:28:00Z">
            <w:rPr/>
          </w:rPrChange>
        </w:rPr>
        <w:t>.</w:t>
      </w:r>
      <w:proofErr w:type="spellStart"/>
      <w:r w:rsidRPr="00E551BE">
        <w:rPr>
          <w:lang w:val="en-US"/>
          <w:rPrChange w:id="887" w:author="Прокофьева Елена Геннадьевна" w:date="2017-06-21T11:28:00Z">
            <w:rPr>
              <w:lang w:val="en-US"/>
            </w:rPr>
          </w:rPrChange>
        </w:rPr>
        <w:t>ru</w:t>
      </w:r>
      <w:proofErr w:type="spellEnd"/>
      <w:r w:rsidRPr="00E551BE">
        <w:rPr>
          <w:rPrChange w:id="888" w:author="Прокофьева Елена Геннадьевна" w:date="2017-06-21T11:28:00Z">
            <w:rPr>
              <w:sz w:val="22"/>
              <w:szCs w:val="22"/>
            </w:rPr>
          </w:rPrChange>
        </w:rPr>
        <w:t>, Генподрядчика________________.</w:t>
      </w:r>
      <w:proofErr w:type="gramEnd"/>
    </w:p>
    <w:p w:rsidR="00C07D8D" w:rsidRPr="00E551BE" w:rsidRDefault="00E4404D" w:rsidP="00C07D8D">
      <w:pPr>
        <w:pStyle w:val="aff9"/>
        <w:numPr>
          <w:ilvl w:val="1"/>
          <w:numId w:val="31"/>
        </w:numPr>
        <w:ind w:left="0" w:firstLine="426"/>
        <w:contextualSpacing/>
        <w:jc w:val="both"/>
        <w:rPr>
          <w:rPrChange w:id="889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890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Сметные расчеты по п. </w:t>
      </w:r>
      <w:r w:rsidR="00E551BE" w:rsidRPr="00E551BE">
        <w:rPr>
          <w:rPrChange w:id="891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892" w:author="Прокофьева Елена Геннадьевна" w:date="2017-06-21T11:28:00Z">
            <w:rPr/>
          </w:rPrChange>
        </w:rPr>
        <w:instrText xml:space="preserve"> REF _Ref471992529 \r \h  \* MERGEFORMAT </w:instrText>
      </w:r>
      <w:r w:rsidR="00E551BE" w:rsidRPr="00E551BE">
        <w:rPr>
          <w:rPrChange w:id="893" w:author="Прокофьева Елена Геннадьевна" w:date="2017-06-21T11:28:00Z">
            <w:rPr/>
          </w:rPrChange>
        </w:rPr>
      </w:r>
      <w:r w:rsidR="00E551BE" w:rsidRPr="00E551BE">
        <w:rPr>
          <w:rPrChange w:id="894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895" w:author="Прокофьева Елена Геннадьевна" w:date="2017-06-21T11:28:00Z">
            <w:rPr>
              <w:sz w:val="22"/>
              <w:szCs w:val="22"/>
            </w:rPr>
          </w:rPrChange>
        </w:rPr>
        <w:t>4.1</w:t>
      </w:r>
      <w:r w:rsidR="00E551BE" w:rsidRPr="00E551BE">
        <w:rPr>
          <w:rPrChange w:id="896" w:author="Прокофьева Елена Геннадьевна" w:date="2017-06-21T11:28:00Z">
            <w:rPr/>
          </w:rPrChange>
        </w:rPr>
        <w:fldChar w:fldCharType="end"/>
      </w:r>
      <w:r w:rsidR="00B72263" w:rsidRPr="00E551BE">
        <w:rPr>
          <w:rPrChange w:id="897" w:author="Прокофьева Елена Геннадьевна" w:date="2017-06-21T11:28:00Z">
            <w:rPr/>
          </w:rPrChange>
        </w:rPr>
        <w:t>3</w:t>
      </w:r>
      <w:r w:rsidRPr="00E551BE">
        <w:rPr>
          <w:rPrChange w:id="898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настоящего Договора Генподрядчик предоставляет в бумажном виде с сопроводительным письмом на имя Директора по капитальному строительству Заказчика.</w:t>
      </w:r>
    </w:p>
    <w:p w:rsidR="00C07D8D" w:rsidRPr="00E551BE" w:rsidRDefault="00E4404D" w:rsidP="00C07D8D">
      <w:pPr>
        <w:pStyle w:val="aff9"/>
        <w:widowControl w:val="0"/>
        <w:numPr>
          <w:ilvl w:val="1"/>
          <w:numId w:val="31"/>
        </w:numPr>
        <w:autoSpaceDE w:val="0"/>
        <w:autoSpaceDN w:val="0"/>
        <w:adjustRightInd w:val="0"/>
        <w:ind w:left="0" w:firstLine="426"/>
        <w:contextualSpacing/>
        <w:jc w:val="both"/>
        <w:rPr>
          <w:rPrChange w:id="899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900" w:author="Прокофьева Елена Геннадьевна" w:date="2017-06-21T11:28:00Z">
            <w:rPr>
              <w:sz w:val="22"/>
              <w:szCs w:val="22"/>
            </w:rPr>
          </w:rPrChange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E4404D" w:rsidRPr="00E551BE" w:rsidRDefault="00E4404D" w:rsidP="00E4404D">
      <w:pPr>
        <w:pStyle w:val="aff9"/>
        <w:widowControl w:val="0"/>
        <w:autoSpaceDE w:val="0"/>
        <w:autoSpaceDN w:val="0"/>
        <w:adjustRightInd w:val="0"/>
        <w:ind w:left="0" w:firstLine="426"/>
        <w:jc w:val="both"/>
        <w:rPr>
          <w:rPrChange w:id="901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902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E551BE">
        <w:rPr>
          <w:rPrChange w:id="903" w:author="Прокофьева Елена Геннадьевна" w:date="2017-06-21T11:28:00Z">
            <w:rPr>
              <w:sz w:val="22"/>
              <w:szCs w:val="22"/>
            </w:rPr>
          </w:rPrChange>
        </w:rPr>
        <w:t>предыдущему</w:t>
      </w:r>
      <w:proofErr w:type="gramEnd"/>
      <w:r w:rsidRPr="00E551BE">
        <w:rPr>
          <w:rPrChange w:id="904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доведенному до отправителя адресу получателя.</w:t>
      </w:r>
    </w:p>
    <w:p w:rsidR="005141F9" w:rsidRPr="00E551BE" w:rsidRDefault="00E14FE9" w:rsidP="00E14FE9">
      <w:pPr>
        <w:suppressAutoHyphens/>
        <w:ind w:firstLine="284"/>
        <w:jc w:val="both"/>
        <w:rPr>
          <w:rPrChange w:id="905" w:author="Прокофьева Елена Геннадьевна" w:date="2017-06-21T11:28:00Z">
            <w:rPr/>
          </w:rPrChange>
        </w:rPr>
      </w:pPr>
      <w:r w:rsidRPr="00E551BE">
        <w:rPr>
          <w:rPrChange w:id="906" w:author="Прокофьева Елена Геннадьевна" w:date="2017-06-21T11:28:00Z">
            <w:rPr/>
          </w:rPrChange>
        </w:rPr>
        <w:t>7.</w:t>
      </w:r>
      <w:r w:rsidR="00B72263" w:rsidRPr="00E551BE">
        <w:rPr>
          <w:rPrChange w:id="907" w:author="Прокофьева Елена Геннадьевна" w:date="2017-06-21T11:28:00Z">
            <w:rPr/>
          </w:rPrChange>
        </w:rPr>
        <w:t>5</w:t>
      </w:r>
      <w:r w:rsidR="00E0501D" w:rsidRPr="00E551BE">
        <w:rPr>
          <w:rPrChange w:id="908" w:author="Прокофьева Елена Геннадьевна" w:date="2017-06-21T11:28:00Z">
            <w:rPr/>
          </w:rPrChange>
        </w:rPr>
        <w:t xml:space="preserve">. </w:t>
      </w:r>
      <w:bookmarkStart w:id="909" w:name="_Ref413766051"/>
      <w:r w:rsidR="00E0501D" w:rsidRPr="00E551BE">
        <w:rPr>
          <w:rPrChange w:id="910" w:author="Прокофьева Елена Геннадьевна" w:date="2017-06-21T11:28:00Z">
            <w:rPr/>
          </w:rPrChange>
        </w:rPr>
        <w:t xml:space="preserve">Вся разработанная Документация (отчёты о проведенных обследованиях, сметы) передаётся </w:t>
      </w:r>
      <w:r w:rsidR="00FD6160" w:rsidRPr="00E551BE">
        <w:rPr>
          <w:rPrChange w:id="911" w:author="Прокофьева Елена Геннадьевна" w:date="2017-06-21T11:28:00Z">
            <w:rPr/>
          </w:rPrChange>
        </w:rPr>
        <w:t>Генп</w:t>
      </w:r>
      <w:r w:rsidR="00E0501D" w:rsidRPr="00E551BE">
        <w:rPr>
          <w:rPrChange w:id="912" w:author="Прокофьева Елена Геннадьевна" w:date="2017-06-21T11:28:00Z">
            <w:rPr/>
          </w:rPrChange>
        </w:rPr>
        <w:t xml:space="preserve">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Заказчиком. </w:t>
      </w:r>
      <w:proofErr w:type="gramStart"/>
      <w:r w:rsidR="00E0501D" w:rsidRPr="00E551BE">
        <w:rPr>
          <w:rPrChange w:id="913" w:author="Прокофьева Елена Геннадьевна" w:date="2017-06-21T11:28:00Z">
            <w:rPr/>
          </w:rPrChange>
        </w:rPr>
        <w:t xml:space="preserve">Документация передаётся по Акту 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</w:t>
      </w:r>
      <w:r w:rsidR="007428CF" w:rsidRPr="00E551BE">
        <w:rPr>
          <w:rPrChange w:id="914" w:author="Прокофьева Елена Геннадьевна" w:date="2017-06-21T11:28:00Z">
            <w:rPr/>
          </w:rPrChange>
        </w:rPr>
        <w:t>п.</w:t>
      </w:r>
      <w:r w:rsidR="00BA51F8" w:rsidRPr="00E551BE">
        <w:rPr>
          <w:rPrChange w:id="915" w:author="Прокофьева Елена Геннадьевна" w:date="2017-06-21T11:28:00Z">
            <w:rPr/>
          </w:rPrChange>
        </w:rPr>
        <w:t>4.1</w:t>
      </w:r>
      <w:r w:rsidR="007428CF" w:rsidRPr="00E551BE">
        <w:rPr>
          <w:rPrChange w:id="916" w:author="Прокофьева Елена Геннадьевна" w:date="2017-06-21T11:28:00Z">
            <w:rPr/>
          </w:rPrChange>
        </w:rPr>
        <w:t>,</w:t>
      </w:r>
      <w:r w:rsidR="00E0501D" w:rsidRPr="00E551BE">
        <w:rPr>
          <w:rPrChange w:id="917" w:author="Прокофьева Елена Геннадьевна" w:date="2017-06-21T11:28:00Z">
            <w:rPr/>
          </w:rPrChange>
        </w:rPr>
        <w:t xml:space="preserve"> с соблюдением Требований к передаче документ</w:t>
      </w:r>
      <w:r w:rsidRPr="00E551BE">
        <w:rPr>
          <w:rPrChange w:id="918" w:author="Прокофьева Елена Геннадьевна" w:date="2017-06-21T11:28:00Z">
            <w:rPr/>
          </w:rPrChange>
        </w:rPr>
        <w:t xml:space="preserve">ации, указанных в Приложении № </w:t>
      </w:r>
      <w:r w:rsidR="00CF44D5" w:rsidRPr="00E551BE">
        <w:rPr>
          <w:rPrChange w:id="919" w:author="Прокофьева Елена Геннадьевна" w:date="2017-06-21T11:28:00Z">
            <w:rPr/>
          </w:rPrChange>
        </w:rPr>
        <w:t>9</w:t>
      </w:r>
      <w:r w:rsidR="00CF4B1C" w:rsidRPr="00E551BE">
        <w:rPr>
          <w:rPrChange w:id="920" w:author="Прокофьева Елена Геннадьевна" w:date="2017-06-21T11:28:00Z">
            <w:rPr/>
          </w:rPrChange>
        </w:rPr>
        <w:t>.</w:t>
      </w:r>
      <w:r w:rsidR="00E0501D" w:rsidRPr="00E551BE">
        <w:rPr>
          <w:rPrChange w:id="921" w:author="Прокофьева Елена Геннадьевна" w:date="2017-06-21T11:28:00Z">
            <w:rPr/>
          </w:rPrChange>
        </w:rPr>
        <w:t>К Акту сдачи-приемки работ должны быть приложены окончательные отчёты</w:t>
      </w:r>
      <w:r w:rsidR="00A83E9C" w:rsidRPr="00E551BE">
        <w:rPr>
          <w:rPrChange w:id="922" w:author="Прокофьева Елена Геннадьевна" w:date="2017-06-21T11:28:00Z">
            <w:rPr/>
          </w:rPrChange>
        </w:rPr>
        <w:t>.</w:t>
      </w:r>
      <w:proofErr w:type="gramEnd"/>
      <w:r w:rsidR="00A83E9C" w:rsidRPr="00E551BE">
        <w:rPr>
          <w:rPrChange w:id="923" w:author="Прокофьева Елена Геннадьевна" w:date="2017-06-21T11:28:00Z">
            <w:rPr/>
          </w:rPrChange>
        </w:rPr>
        <w:t xml:space="preserve"> </w:t>
      </w:r>
      <w:r w:rsidR="00E0501D" w:rsidRPr="00E551BE">
        <w:rPr>
          <w:rPrChange w:id="924" w:author="Прокофьева Елена Геннадьевна" w:date="2017-06-21T11:28:00Z">
            <w:rPr/>
          </w:rPrChange>
        </w:rPr>
        <w:t xml:space="preserve"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</w:t>
      </w:r>
      <w:r w:rsidR="00E0501D" w:rsidRPr="00E551BE">
        <w:rPr>
          <w:rPrChange w:id="925" w:author="Прокофьева Елена Геннадьевна" w:date="2017-06-21T11:28:00Z">
            <w:rPr/>
          </w:rPrChange>
        </w:rPr>
        <w:lastRenderedPageBreak/>
        <w:t>«Для согласования» (на адреса электронной почт</w:t>
      </w:r>
      <w:r w:rsidRPr="00E551BE">
        <w:rPr>
          <w:rPrChange w:id="926" w:author="Прокофьева Елена Геннадьевна" w:date="2017-06-21T11:28:00Z">
            <w:rPr/>
          </w:rPrChange>
        </w:rPr>
        <w:t>ы, о которых Заказчик уведомит Генп</w:t>
      </w:r>
      <w:r w:rsidR="00E0501D" w:rsidRPr="00E551BE">
        <w:rPr>
          <w:rPrChange w:id="927" w:author="Прокофьева Елена Геннадьевна" w:date="2017-06-21T11:28:00Z">
            <w:rPr/>
          </w:rPrChange>
        </w:rPr>
        <w:t>одрядчика после заключения договора), рассмотрена и согласована Заказчиком.</w:t>
      </w:r>
      <w:bookmarkEnd w:id="909"/>
    </w:p>
    <w:p w:rsidR="00C07D8D" w:rsidRPr="00E551BE" w:rsidRDefault="005141F9" w:rsidP="00C07D8D">
      <w:pPr>
        <w:numPr>
          <w:ilvl w:val="1"/>
          <w:numId w:val="12"/>
        </w:numPr>
        <w:tabs>
          <w:tab w:val="left" w:pos="851"/>
        </w:tabs>
        <w:suppressAutoHyphens/>
        <w:jc w:val="both"/>
        <w:rPr>
          <w:rPrChange w:id="928" w:author="Прокофьева Елена Геннадьевна" w:date="2017-06-21T11:28:00Z">
            <w:rPr/>
          </w:rPrChange>
        </w:rPr>
      </w:pPr>
      <w:r w:rsidRPr="00E551BE">
        <w:rPr>
          <w:rPrChange w:id="929" w:author="Прокофьева Елена Геннадьевна" w:date="2017-06-21T11:28:00Z">
            <w:rPr/>
          </w:rPrChange>
        </w:rPr>
        <w:t xml:space="preserve">Заказчик в течение 15 рабочих дней со дня получения разработанной проектной/рабочей документации и Акта сдачи-приемки обязан направить Генподрядчику подписанный Акт сдачи-приемки или мотивированный отказ от приемки работ. </w:t>
      </w:r>
    </w:p>
    <w:p w:rsidR="005141F9" w:rsidRPr="00E551BE" w:rsidRDefault="005141F9" w:rsidP="00533D4F">
      <w:pPr>
        <w:numPr>
          <w:ilvl w:val="1"/>
          <w:numId w:val="12"/>
        </w:numPr>
        <w:tabs>
          <w:tab w:val="left" w:pos="851"/>
        </w:tabs>
        <w:suppressAutoHyphens/>
        <w:ind w:left="0" w:firstLine="348"/>
        <w:jc w:val="both"/>
        <w:rPr>
          <w:rPrChange w:id="930" w:author="Прокофьева Елена Геннадьевна" w:date="2017-06-21T11:28:00Z">
            <w:rPr/>
          </w:rPrChange>
        </w:rPr>
      </w:pPr>
      <w:r w:rsidRPr="00E551BE">
        <w:rPr>
          <w:rPrChange w:id="931" w:author="Прокофьева Елена Геннадьевна" w:date="2017-06-21T11:28:00Z">
            <w:rPr/>
          </w:rPrChange>
        </w:rPr>
        <w:t xml:space="preserve">В случае мотивированного отказа Заказчика от оформления Акта сдачи-приемки </w:t>
      </w:r>
      <w:r w:rsidR="00E0501D" w:rsidRPr="00E551BE">
        <w:rPr>
          <w:rPrChange w:id="932" w:author="Прокофьева Елена Геннадьевна" w:date="2017-06-21T11:28:00Z">
            <w:rPr/>
          </w:rPrChange>
        </w:rPr>
        <w:t>проектной/рабочей документации с</w:t>
      </w:r>
      <w:r w:rsidRPr="00E551BE">
        <w:rPr>
          <w:rPrChange w:id="933" w:author="Прокофьева Елена Геннадьевна" w:date="2017-06-21T11:28:00Z">
            <w:rPr/>
          </w:rPrChange>
        </w:rPr>
        <w:t>торонами составляется двусторонний акт с  перечнем необходимых доработок и сроков их выполнения. Подписание такого акта не является согласованием изменения срока выполнения работ и не освобождает Генподрядчика от ответственности за просрочку исполнения.</w:t>
      </w:r>
    </w:p>
    <w:p w:rsidR="005141F9" w:rsidRPr="00E551BE" w:rsidRDefault="005141F9" w:rsidP="00533D4F">
      <w:pPr>
        <w:numPr>
          <w:ilvl w:val="1"/>
          <w:numId w:val="12"/>
        </w:numPr>
        <w:tabs>
          <w:tab w:val="left" w:pos="851"/>
        </w:tabs>
        <w:ind w:left="0" w:firstLine="348"/>
        <w:jc w:val="both"/>
        <w:rPr>
          <w:rPrChange w:id="934" w:author="Прокофьева Елена Геннадьевна" w:date="2017-06-21T11:28:00Z">
            <w:rPr/>
          </w:rPrChange>
        </w:rPr>
      </w:pPr>
      <w:r w:rsidRPr="00E551BE">
        <w:rPr>
          <w:rPrChange w:id="935" w:author="Прокофьева Елена Геннадьевна" w:date="2017-06-21T11:28:00Z">
            <w:rPr/>
          </w:rPrChange>
        </w:rPr>
        <w:t>В случае не обеспечения Заказчиком приемки разработанной документации и отсутствия мотивированного отказа от приемки в течение 15 рабочих дней после получения Документации и Акта сдачи-приемки, работа считается принятой, и Генподрядчик вправе составить односторонний акт.</w:t>
      </w:r>
    </w:p>
    <w:p w:rsidR="00E0501D" w:rsidRPr="00E551BE" w:rsidRDefault="005040ED" w:rsidP="00533D4F">
      <w:pPr>
        <w:numPr>
          <w:ilvl w:val="1"/>
          <w:numId w:val="12"/>
        </w:numPr>
        <w:tabs>
          <w:tab w:val="left" w:pos="851"/>
        </w:tabs>
        <w:ind w:left="0" w:firstLine="348"/>
        <w:jc w:val="both"/>
        <w:rPr>
          <w:rPrChange w:id="936" w:author="Прокофьева Елена Геннадьевна" w:date="2017-06-21T11:28:00Z">
            <w:rPr/>
          </w:rPrChange>
        </w:rPr>
      </w:pPr>
      <w:r w:rsidRPr="00E551BE">
        <w:rPr>
          <w:rPrChange w:id="937" w:author="Прокофьева Елена Геннадьевна" w:date="2017-06-21T11:28:00Z">
            <w:rPr/>
          </w:rPrChange>
        </w:rPr>
        <w:t>По требованию Заказчика Генп</w:t>
      </w:r>
      <w:r w:rsidR="00E0501D" w:rsidRPr="00E551BE">
        <w:rPr>
          <w:rPrChange w:id="938" w:author="Прокофьева Елена Геннадьевна" w:date="2017-06-21T11:28:00Z">
            <w:rPr/>
          </w:rPrChange>
        </w:rPr>
        <w:t xml:space="preserve">одрядчик должен направлять отдельные согласованные Заказчиком разделы (части) проектов на бумажном носителе с соблюдением Требований к передаче документации, указанных в </w:t>
      </w:r>
      <w:r w:rsidR="00E14FE9" w:rsidRPr="00E551BE">
        <w:rPr>
          <w:rPrChange w:id="939" w:author="Прокофьева Елена Геннадьевна" w:date="2017-06-21T11:28:00Z">
            <w:rPr/>
          </w:rPrChange>
        </w:rPr>
        <w:t>п.7.1</w:t>
      </w:r>
      <w:r w:rsidR="00E0501D" w:rsidRPr="00E551BE">
        <w:rPr>
          <w:rPrChange w:id="940" w:author="Прокофьева Елена Геннадьевна" w:date="2017-06-21T11:28:00Z">
            <w:rPr/>
          </w:rPrChange>
        </w:rPr>
        <w:t>. При этом в сопроводительном письме должен быть указан статус документации «Согласовано Заказчиком» и сведения о документе Заказчика (письме), подтверждающем факт согласования документации</w:t>
      </w:r>
    </w:p>
    <w:p w:rsidR="005141F9" w:rsidRPr="00E551BE" w:rsidRDefault="00761C59" w:rsidP="00761C59">
      <w:pPr>
        <w:tabs>
          <w:tab w:val="left" w:pos="426"/>
        </w:tabs>
        <w:ind w:firstLine="284"/>
        <w:jc w:val="both"/>
        <w:rPr>
          <w:snapToGrid w:val="0"/>
          <w:spacing w:val="-1"/>
          <w:rPrChange w:id="941" w:author="Прокофьева Елена Геннадьевна" w:date="2017-06-21T11:28:00Z">
            <w:rPr>
              <w:snapToGrid w:val="0"/>
              <w:spacing w:val="-1"/>
            </w:rPr>
          </w:rPrChange>
        </w:rPr>
      </w:pPr>
      <w:r w:rsidRPr="00E551BE">
        <w:rPr>
          <w:rPrChange w:id="942" w:author="Прокофьева Елена Геннадьевна" w:date="2017-06-21T11:28:00Z">
            <w:rPr/>
          </w:rPrChange>
        </w:rPr>
        <w:t>7.1</w:t>
      </w:r>
      <w:r w:rsidR="00914523" w:rsidRPr="00E551BE">
        <w:rPr>
          <w:rPrChange w:id="943" w:author="Прокофьева Елена Геннадьевна" w:date="2017-06-21T11:28:00Z">
            <w:rPr/>
          </w:rPrChange>
        </w:rPr>
        <w:t>0</w:t>
      </w:r>
      <w:r w:rsidR="005141F9" w:rsidRPr="00E551BE">
        <w:rPr>
          <w:rPrChange w:id="944" w:author="Прокофьева Елена Геннадьевна" w:date="2017-06-21T11:28:00Z">
            <w:rPr/>
          </w:rPrChange>
        </w:rPr>
        <w:t xml:space="preserve">. </w:t>
      </w:r>
      <w:proofErr w:type="gramStart"/>
      <w:r w:rsidR="005141F9" w:rsidRPr="00E551BE">
        <w:rPr>
          <w:snapToGrid w:val="0"/>
          <w:spacing w:val="-1"/>
          <w:rPrChange w:id="945" w:author="Прокофьева Елена Геннадьевна" w:date="2017-06-21T11:28:00Z">
            <w:rPr>
              <w:snapToGrid w:val="0"/>
              <w:spacing w:val="-1"/>
            </w:rPr>
          </w:rPrChange>
        </w:rPr>
        <w:t xml:space="preserve">Отчеты о проделанной </w:t>
      </w:r>
      <w:r w:rsidR="005141F9" w:rsidRPr="00E551BE">
        <w:rPr>
          <w:rPrChange w:id="946" w:author="Прокофьева Елена Геннадьевна" w:date="2017-06-21T11:28:00Z">
            <w:rPr/>
          </w:rPrChange>
        </w:rPr>
        <w:t>в процессе авторского надзора</w:t>
      </w:r>
      <w:r w:rsidR="005141F9" w:rsidRPr="00E551BE">
        <w:rPr>
          <w:snapToGrid w:val="0"/>
          <w:spacing w:val="-1"/>
          <w:rPrChange w:id="947" w:author="Прокофьева Елена Геннадьевна" w:date="2017-06-21T11:28:00Z">
            <w:rPr>
              <w:snapToGrid w:val="0"/>
              <w:spacing w:val="-1"/>
            </w:rPr>
          </w:rPrChange>
        </w:rPr>
        <w:t xml:space="preserve"> работе</w:t>
      </w:r>
      <w:r w:rsidR="005141F9" w:rsidRPr="00E551BE">
        <w:rPr>
          <w:rPrChange w:id="948" w:author="Прокофьева Елена Геннадьевна" w:date="2017-06-21T11:28:00Z">
            <w:rPr/>
          </w:rPrChange>
        </w:rPr>
        <w:t>, в которых указываются выявленные дефекты, дается их оценка и причины их появления, перечисляются подписанные Акты</w:t>
      </w:r>
      <w:r w:rsidR="005141F9" w:rsidRPr="00E551BE">
        <w:rPr>
          <w:spacing w:val="-1"/>
          <w:rPrChange w:id="949" w:author="Прокофьева Елена Геннадьевна" w:date="2017-06-21T11:28:00Z">
            <w:rPr>
              <w:spacing w:val="-1"/>
            </w:rPr>
          </w:rPrChange>
        </w:rPr>
        <w:t xml:space="preserve"> (Акт промежуточной приемки ответственных конструкций, Акт освидетельствования скрытых работ)</w:t>
      </w:r>
      <w:r w:rsidR="005141F9" w:rsidRPr="00E551BE">
        <w:rPr>
          <w:rPrChange w:id="950" w:author="Прокофьева Елена Геннадьевна" w:date="2017-06-21T11:28:00Z">
            <w:rPr/>
          </w:rPrChange>
        </w:rPr>
        <w:t>, приводятся оказанные консультации, даются уточнения технических решений, указанных в рабочей документации</w:t>
      </w:r>
      <w:r w:rsidR="005141F9" w:rsidRPr="00E551BE">
        <w:rPr>
          <w:spacing w:val="-1"/>
          <w:rPrChange w:id="951" w:author="Прокофьева Елена Геннадьевна" w:date="2017-06-21T11:28:00Z">
            <w:rPr>
              <w:spacing w:val="-1"/>
            </w:rPr>
          </w:rPrChange>
        </w:rPr>
        <w:t>,</w:t>
      </w:r>
      <w:r w:rsidR="00F120CE" w:rsidRPr="00E551BE">
        <w:rPr>
          <w:spacing w:val="-1"/>
          <w:rPrChange w:id="952" w:author="Прокофьева Елена Геннадьевна" w:date="2017-06-21T11:28:00Z">
            <w:rPr>
              <w:spacing w:val="-1"/>
            </w:rPr>
          </w:rPrChange>
        </w:rPr>
        <w:t xml:space="preserve"> </w:t>
      </w:r>
      <w:r w:rsidR="005141F9" w:rsidRPr="00E551BE">
        <w:rPr>
          <w:snapToGrid w:val="0"/>
          <w:spacing w:val="-1"/>
          <w:rPrChange w:id="953" w:author="Прокофьева Елена Геннадьевна" w:date="2017-06-21T11:28:00Z">
            <w:rPr>
              <w:snapToGrid w:val="0"/>
              <w:spacing w:val="-1"/>
            </w:rPr>
          </w:rPrChange>
        </w:rPr>
        <w:t xml:space="preserve">передаются Заказчику </w:t>
      </w:r>
      <w:r w:rsidR="005141F9" w:rsidRPr="00E551BE">
        <w:rPr>
          <w:rPrChange w:id="954" w:author="Прокофьева Елена Геннадьевна" w:date="2017-06-21T11:28:00Z">
            <w:rPr/>
          </w:rPrChange>
        </w:rPr>
        <w:t xml:space="preserve">в 2-х экземплярах на бумажном носителе </w:t>
      </w:r>
      <w:r w:rsidR="005141F9" w:rsidRPr="00E551BE">
        <w:rPr>
          <w:snapToGrid w:val="0"/>
          <w:spacing w:val="-1"/>
          <w:rPrChange w:id="955" w:author="Прокофьева Елена Геннадьевна" w:date="2017-06-21T11:28:00Z">
            <w:rPr>
              <w:snapToGrid w:val="0"/>
              <w:spacing w:val="-1"/>
            </w:rPr>
          </w:rPrChange>
        </w:rPr>
        <w:t>по Акту сдачи-приемки выполненных работ.</w:t>
      </w:r>
      <w:proofErr w:type="gramEnd"/>
    </w:p>
    <w:p w:rsidR="005141F9" w:rsidRPr="00E551BE" w:rsidRDefault="00761C59" w:rsidP="00761C59">
      <w:pPr>
        <w:tabs>
          <w:tab w:val="left" w:pos="426"/>
        </w:tabs>
        <w:ind w:firstLine="284"/>
        <w:jc w:val="both"/>
        <w:rPr>
          <w:snapToGrid w:val="0"/>
          <w:spacing w:val="-1"/>
          <w:rPrChange w:id="956" w:author="Прокофьева Елена Геннадьевна" w:date="2017-06-21T11:28:00Z">
            <w:rPr>
              <w:snapToGrid w:val="0"/>
              <w:spacing w:val="-1"/>
            </w:rPr>
          </w:rPrChange>
        </w:rPr>
      </w:pPr>
      <w:r w:rsidRPr="00E551BE">
        <w:rPr>
          <w:snapToGrid w:val="0"/>
          <w:spacing w:val="-1"/>
          <w:rPrChange w:id="957" w:author="Прокофьева Елена Геннадьевна" w:date="2017-06-21T11:28:00Z">
            <w:rPr>
              <w:snapToGrid w:val="0"/>
              <w:spacing w:val="-1"/>
            </w:rPr>
          </w:rPrChange>
        </w:rPr>
        <w:t>7.1</w:t>
      </w:r>
      <w:r w:rsidR="00914523" w:rsidRPr="00E551BE">
        <w:rPr>
          <w:snapToGrid w:val="0"/>
          <w:spacing w:val="-1"/>
          <w:rPrChange w:id="958" w:author="Прокофьева Елена Геннадьевна" w:date="2017-06-21T11:28:00Z">
            <w:rPr>
              <w:snapToGrid w:val="0"/>
              <w:spacing w:val="-1"/>
            </w:rPr>
          </w:rPrChange>
        </w:rPr>
        <w:t>1</w:t>
      </w:r>
      <w:r w:rsidR="005141F9" w:rsidRPr="00E551BE">
        <w:rPr>
          <w:snapToGrid w:val="0"/>
          <w:spacing w:val="-1"/>
          <w:rPrChange w:id="959" w:author="Прокофьева Елена Геннадьевна" w:date="2017-06-21T11:28:00Z">
            <w:rPr>
              <w:snapToGrid w:val="0"/>
              <w:spacing w:val="-1"/>
            </w:rPr>
          </w:rPrChange>
        </w:rPr>
        <w:t xml:space="preserve">. </w:t>
      </w:r>
      <w:r w:rsidR="005141F9" w:rsidRPr="00E551BE">
        <w:rPr>
          <w:rPrChange w:id="960" w:author="Прокофьева Елена Геннадьевна" w:date="2017-06-21T11:28:00Z">
            <w:rPr/>
          </w:rPrChange>
        </w:rPr>
        <w:t xml:space="preserve">Заказчик в течение 10 рабочих дней со дня получения отчета о </w:t>
      </w:r>
      <w:r w:rsidR="00A156CF" w:rsidRPr="00E551BE">
        <w:rPr>
          <w:rPrChange w:id="961" w:author="Прокофьева Елена Геннадьевна" w:date="2017-06-21T11:28:00Z">
            <w:rPr/>
          </w:rPrChange>
        </w:rPr>
        <w:t xml:space="preserve">проделанной работе по авторскому </w:t>
      </w:r>
      <w:r w:rsidR="005141F9" w:rsidRPr="00E551BE">
        <w:rPr>
          <w:rPrChange w:id="962" w:author="Прокофьева Елена Геннадьевна" w:date="2017-06-21T11:28:00Z">
            <w:rPr/>
          </w:rPrChange>
        </w:rPr>
        <w:t>надзор</w:t>
      </w:r>
      <w:r w:rsidR="00A156CF" w:rsidRPr="00E551BE">
        <w:rPr>
          <w:rPrChange w:id="963" w:author="Прокофьева Елена Геннадьевна" w:date="2017-06-21T11:28:00Z">
            <w:rPr/>
          </w:rPrChange>
        </w:rPr>
        <w:t xml:space="preserve">у </w:t>
      </w:r>
      <w:r w:rsidR="005141F9" w:rsidRPr="00E551BE">
        <w:rPr>
          <w:rPrChange w:id="964" w:author="Прокофьева Елена Геннадьевна" w:date="2017-06-21T11:28:00Z">
            <w:rPr/>
          </w:rPrChange>
        </w:rPr>
        <w:t>и Акта сдачи-приемки выполненных работ обязан направить Генподрядчику подписанный Акт сдачи-приемки или мотивированный отказ от приемки работ.</w:t>
      </w:r>
    </w:p>
    <w:p w:rsidR="005141F9" w:rsidRPr="00E551BE" w:rsidRDefault="00761C59" w:rsidP="00761C59">
      <w:pPr>
        <w:tabs>
          <w:tab w:val="left" w:pos="851"/>
        </w:tabs>
        <w:suppressAutoHyphens/>
        <w:ind w:firstLine="284"/>
        <w:jc w:val="both"/>
        <w:rPr>
          <w:rPrChange w:id="965" w:author="Прокофьева Елена Геннадьевна" w:date="2017-06-21T11:28:00Z">
            <w:rPr/>
          </w:rPrChange>
        </w:rPr>
      </w:pPr>
      <w:r w:rsidRPr="00E551BE">
        <w:rPr>
          <w:rPrChange w:id="966" w:author="Прокофьева Елена Геннадьевна" w:date="2017-06-21T11:28:00Z">
            <w:rPr/>
          </w:rPrChange>
        </w:rPr>
        <w:t>7.1</w:t>
      </w:r>
      <w:r w:rsidR="00914523" w:rsidRPr="00E551BE">
        <w:rPr>
          <w:rPrChange w:id="967" w:author="Прокофьева Елена Геннадьевна" w:date="2017-06-21T11:28:00Z">
            <w:rPr/>
          </w:rPrChange>
        </w:rPr>
        <w:t>2</w:t>
      </w:r>
      <w:r w:rsidRPr="00E551BE">
        <w:rPr>
          <w:rPrChange w:id="968" w:author="Прокофьева Елена Геннадьевна" w:date="2017-06-21T11:28:00Z">
            <w:rPr/>
          </w:rPrChange>
        </w:rPr>
        <w:t>.</w:t>
      </w:r>
      <w:r w:rsidR="005141F9" w:rsidRPr="00E551BE">
        <w:rPr>
          <w:rPrChange w:id="969" w:author="Прокофьева Елена Геннадьевна" w:date="2017-06-21T11:28:00Z">
            <w:rPr/>
          </w:rPrChange>
        </w:rPr>
        <w:t>В случае мотивированного отказа Заказчика от оформления Акта сдачи-приемки выполненных в процессе авторского надзора работ Сторонами составляется двусторонний акт с перечнем необходимых доработок и сроков их выполнения.</w:t>
      </w:r>
    </w:p>
    <w:p w:rsidR="005141F9" w:rsidRPr="00E551BE" w:rsidRDefault="005141F9" w:rsidP="00761C59">
      <w:pPr>
        <w:ind w:firstLine="284"/>
        <w:jc w:val="both"/>
        <w:rPr>
          <w:rPrChange w:id="970" w:author="Прокофьева Елена Геннадьевна" w:date="2017-06-21T11:28:00Z">
            <w:rPr/>
          </w:rPrChange>
        </w:rPr>
      </w:pPr>
      <w:r w:rsidRPr="00E551BE">
        <w:rPr>
          <w:rPrChange w:id="971" w:author="Прокофьева Елена Геннадьевна" w:date="2017-06-21T11:28:00Z">
            <w:rPr/>
          </w:rPrChange>
        </w:rPr>
        <w:t>В случае не обеспечения Заказчиком приемки выполненных в процессе авторского надзора работ и отсутствия мотивированного отказа от приемки в течение 10 рабочих дней после передачи Акта сдачи-приемки, работа считается принятой без каких-либо замечаний, и Исполнитель вправе составить односторонний акт.</w:t>
      </w:r>
    </w:p>
    <w:p w:rsidR="00235002" w:rsidRPr="00E551BE" w:rsidRDefault="00235002" w:rsidP="00A918E0">
      <w:pPr>
        <w:keepNext/>
        <w:spacing w:before="120"/>
        <w:ind w:firstLine="284"/>
        <w:jc w:val="center"/>
        <w:outlineLvl w:val="1"/>
        <w:rPr>
          <w:b/>
          <w:bCs/>
          <w:rPrChange w:id="972" w:author="Прокофьева Елена Геннадьевна" w:date="2017-06-21T11:28:00Z">
            <w:rPr>
              <w:b/>
              <w:bCs/>
            </w:rPr>
          </w:rPrChange>
        </w:rPr>
      </w:pPr>
    </w:p>
    <w:p w:rsidR="00C07D8D" w:rsidRPr="00E551BE" w:rsidRDefault="00235002" w:rsidP="00C07D8D">
      <w:pPr>
        <w:pStyle w:val="aff9"/>
        <w:keepNext/>
        <w:numPr>
          <w:ilvl w:val="0"/>
          <w:numId w:val="32"/>
        </w:numPr>
        <w:contextualSpacing/>
        <w:jc w:val="center"/>
        <w:outlineLvl w:val="1"/>
        <w:rPr>
          <w:b/>
          <w:bCs/>
          <w:rPrChange w:id="973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</w:pPr>
      <w:r w:rsidRPr="00E551BE">
        <w:rPr>
          <w:b/>
          <w:bCs/>
          <w:rPrChange w:id="974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  <w:t>Гарантии качества</w:t>
      </w:r>
    </w:p>
    <w:p w:rsidR="00235002" w:rsidRPr="00E551BE" w:rsidRDefault="00235002" w:rsidP="00235002">
      <w:pPr>
        <w:keepNext/>
        <w:ind w:firstLine="348"/>
        <w:jc w:val="center"/>
        <w:outlineLvl w:val="1"/>
        <w:rPr>
          <w:b/>
          <w:bCs/>
          <w:rPrChange w:id="975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</w:pP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976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977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обязуется выполнить работы качественно и гарантирует достижение объектом строительства указанных в проектно-технической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проектно-технической документацией.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autoSpaceDE w:val="0"/>
        <w:autoSpaceDN w:val="0"/>
        <w:adjustRightInd w:val="0"/>
        <w:ind w:left="0" w:firstLine="426"/>
        <w:contextualSpacing/>
        <w:jc w:val="both"/>
        <w:rPr>
          <w:rPrChange w:id="978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979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Гарантийный срок на выполненные работы устанавливается с момента ввода объекта в эксплуатацию и составляет: на отделочные работы - 2 года; на работы по антикоррозионному покрытию – 10 лет; на работы по асфальтовому и бетонному покрытию – 5 лет; на прочие строительные работы - 5 лет; на прочие работы, не являющиеся строительными - 2 года; </w:t>
      </w:r>
      <w:proofErr w:type="gramStart"/>
      <w:r w:rsidRPr="00E551BE">
        <w:rPr>
          <w:rPrChange w:id="980" w:author="Прокофьева Елена Геннадьевна" w:date="2017-06-21T11:28:00Z">
            <w:rPr>
              <w:sz w:val="22"/>
              <w:szCs w:val="22"/>
            </w:rPr>
          </w:rPrChange>
        </w:rPr>
        <w:t>на поставленные Генподрядчиком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Генподрядчиком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981" w:author="Прокофьева Елена Геннадьевна" w:date="2017-06-21T11:28:00Z">
            <w:rPr>
              <w:sz w:val="22"/>
              <w:szCs w:val="22"/>
            </w:rPr>
          </w:rPrChange>
        </w:rPr>
      </w:pPr>
      <w:bookmarkStart w:id="982" w:name="_Ref471995547"/>
      <w:r w:rsidRPr="00E551BE">
        <w:rPr>
          <w:rPrChange w:id="983" w:author="Прокофьева Елена Геннадьевна" w:date="2017-06-21T11:28:00Z">
            <w:rPr>
              <w:sz w:val="22"/>
              <w:szCs w:val="22"/>
            </w:rPr>
          </w:rPrChange>
        </w:rPr>
        <w:t>Если в период гарантийного срока в ходе эксплуатации объекта обнаружатся дефекты, препятствующие нормальной его эксплуатации, то Генподрядчик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Генподрядчик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  <w:bookmarkEnd w:id="982"/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98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985" w:author="Прокофьева Елена Геннадьевна" w:date="2017-06-21T11:28:00Z">
            <w:rPr>
              <w:sz w:val="22"/>
              <w:szCs w:val="22"/>
            </w:rPr>
          </w:rPrChange>
        </w:rPr>
        <w:lastRenderedPageBreak/>
        <w:t xml:space="preserve">При отказе Генподрядчика от составления или подписания предусмотренного пунктом </w:t>
      </w:r>
      <w:r w:rsidR="00E551BE" w:rsidRPr="00E551BE">
        <w:rPr>
          <w:rPrChange w:id="986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987" w:author="Прокофьева Елена Геннадьевна" w:date="2017-06-21T11:28:00Z">
            <w:rPr/>
          </w:rPrChange>
        </w:rPr>
        <w:instrText xml:space="preserve"> REF _Ref471995547 \r \h  \* MERGEFORMAT </w:instrText>
      </w:r>
      <w:r w:rsidR="00E551BE" w:rsidRPr="00E551BE">
        <w:rPr>
          <w:rPrChange w:id="988" w:author="Прокофьева Елена Геннадьевна" w:date="2017-06-21T11:28:00Z">
            <w:rPr/>
          </w:rPrChange>
        </w:rPr>
      </w:r>
      <w:r w:rsidR="00E551BE" w:rsidRPr="00E551BE">
        <w:rPr>
          <w:rPrChange w:id="989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990" w:author="Прокофьева Елена Геннадьевна" w:date="2017-06-21T11:28:00Z">
            <w:rPr>
              <w:sz w:val="22"/>
              <w:szCs w:val="22"/>
            </w:rPr>
          </w:rPrChange>
        </w:rPr>
        <w:t>8.3</w:t>
      </w:r>
      <w:r w:rsidR="00E551BE" w:rsidRPr="00E551BE">
        <w:rPr>
          <w:rPrChange w:id="991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992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акта Заказчик вправе по своему усмотрению либо составить односторонний акт, либо привлечь для составления акта третье лицо (в т.ч. квалифицированного специалиста). В случае установления вины Генподрядчика он компенсирует Заказчику расходы на привлечение специалиста в 10-дневный срок со дня получения письменного требования Заказчика.</w:t>
      </w:r>
    </w:p>
    <w:p w:rsidR="00235002" w:rsidRPr="00E551BE" w:rsidRDefault="00235002" w:rsidP="00235002">
      <w:pPr>
        <w:keepNext/>
        <w:ind w:firstLine="348"/>
        <w:jc w:val="center"/>
        <w:rPr>
          <w:b/>
          <w:rPrChange w:id="993" w:author="Прокофьева Елена Геннадьевна" w:date="2017-06-21T11:28:00Z">
            <w:rPr>
              <w:b/>
              <w:sz w:val="22"/>
              <w:szCs w:val="22"/>
            </w:rPr>
          </w:rPrChange>
        </w:rPr>
      </w:pPr>
    </w:p>
    <w:p w:rsidR="00C07D8D" w:rsidRPr="00E551BE" w:rsidRDefault="00235002" w:rsidP="00C07D8D">
      <w:pPr>
        <w:pStyle w:val="aff9"/>
        <w:keepNext/>
        <w:numPr>
          <w:ilvl w:val="0"/>
          <w:numId w:val="32"/>
        </w:numPr>
        <w:contextualSpacing/>
        <w:jc w:val="center"/>
        <w:rPr>
          <w:b/>
          <w:rPrChange w:id="994" w:author="Прокофьева Елена Геннадьевна" w:date="2017-06-21T11:28:00Z">
            <w:rPr>
              <w:b/>
              <w:sz w:val="22"/>
              <w:szCs w:val="22"/>
            </w:rPr>
          </w:rPrChange>
        </w:rPr>
      </w:pPr>
      <w:bookmarkStart w:id="995" w:name="_Ref471979465"/>
      <w:r w:rsidRPr="00E551BE">
        <w:rPr>
          <w:b/>
          <w:rPrChange w:id="996" w:author="Прокофьева Елена Геннадьевна" w:date="2017-06-21T11:28:00Z">
            <w:rPr>
              <w:b/>
              <w:sz w:val="22"/>
              <w:szCs w:val="22"/>
            </w:rPr>
          </w:rPrChange>
        </w:rPr>
        <w:t>Оплата работ и взаиморасчеты</w:t>
      </w:r>
      <w:bookmarkEnd w:id="995"/>
    </w:p>
    <w:p w:rsidR="00235002" w:rsidRPr="00E551BE" w:rsidRDefault="00235002" w:rsidP="00235002">
      <w:pPr>
        <w:keepNext/>
        <w:ind w:firstLine="348"/>
        <w:jc w:val="center"/>
        <w:rPr>
          <w:b/>
          <w:rPrChange w:id="997" w:author="Прокофьева Елена Геннадьевна" w:date="2017-06-21T11:28:00Z">
            <w:rPr>
              <w:b/>
              <w:sz w:val="22"/>
              <w:szCs w:val="22"/>
            </w:rPr>
          </w:rPrChange>
        </w:rPr>
      </w:pP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998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999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Заказчик перечисляет Генподрядчику авансовый платеж  в размере ________________________руб. в течение 15 календарных дней </w:t>
      </w:r>
      <w:proofErr w:type="gramStart"/>
      <w:r w:rsidRPr="00E551BE">
        <w:rPr>
          <w:rPrChange w:id="1000" w:author="Прокофьева Елена Геннадьевна" w:date="2017-06-21T11:28:00Z">
            <w:rPr>
              <w:sz w:val="22"/>
              <w:szCs w:val="22"/>
            </w:rPr>
          </w:rPrChange>
        </w:rPr>
        <w:t>с даты предоставления</w:t>
      </w:r>
      <w:proofErr w:type="gramEnd"/>
      <w:r w:rsidRPr="00E551BE">
        <w:rPr>
          <w:rPrChange w:id="1001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следующих документов: – выставленного Генподрядчиком счета; 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Генподрядчиком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платежа, указанного в Приложении № 3 к настоящему Договору.  Расходы, связанные с оформлением банковской гарантии, оплачиваются Генподрядчиком, расходы, связанные с </w:t>
      </w:r>
      <w:proofErr w:type="spellStart"/>
      <w:r w:rsidRPr="00E551BE">
        <w:rPr>
          <w:rPrChange w:id="1002" w:author="Прокофьева Елена Геннадьевна" w:date="2017-06-21T11:28:00Z">
            <w:rPr>
              <w:sz w:val="22"/>
              <w:szCs w:val="22"/>
            </w:rPr>
          </w:rPrChange>
        </w:rPr>
        <w:t>авизованием</w:t>
      </w:r>
      <w:proofErr w:type="spellEnd"/>
      <w:r w:rsidRPr="00E551BE">
        <w:rPr>
          <w:rPrChange w:id="1003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 банковской гарантии в банке Заказчика, оплачиваются Заказчиком.</w:t>
      </w:r>
      <w:r w:rsidRPr="00E551BE">
        <w:rPr>
          <w:rFonts w:cs="Arial"/>
          <w:rPrChange w:id="1004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 xml:space="preserve"> При изменении сроков погашения или размера авансового платежа, Подрядчик предоставляет Заказчику новую банковскую гарантию или Изменение к действующей гарантии, не позднее 15 календарных дней до окончания срока ее действия. </w:t>
      </w:r>
      <w:r w:rsidRPr="00E551BE">
        <w:rPr>
          <w:rPrChange w:id="1005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Генподрядчик обязан осуществить погашение аванса в соответствии с Графиком  погашения авансовых платежей (Приложение  № 3 к настоящему Договору), в полном объеме не позднее __________________.  В случае, если авансовый платеж не будет погашен </w:t>
      </w:r>
      <w:proofErr w:type="gramStart"/>
      <w:r w:rsidRPr="00E551BE">
        <w:rPr>
          <w:rPrChange w:id="1006" w:author="Прокофьева Елена Геннадьевна" w:date="2017-06-21T11:28:00Z">
            <w:rPr>
              <w:sz w:val="22"/>
              <w:szCs w:val="22"/>
            </w:rPr>
          </w:rPrChange>
        </w:rPr>
        <w:t>к</w:t>
      </w:r>
      <w:proofErr w:type="gramEnd"/>
      <w:r w:rsidRPr="00E551BE">
        <w:rPr>
          <w:rPrChange w:id="1007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_______________, </w:t>
      </w:r>
      <w:proofErr w:type="gramStart"/>
      <w:r w:rsidRPr="00E551BE">
        <w:rPr>
          <w:rPrChange w:id="1008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</w:t>
      </w:r>
      <w:proofErr w:type="gramEnd"/>
      <w:r w:rsidRPr="00E551BE">
        <w:rPr>
          <w:rPrChange w:id="1009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обязан вернуть Заказчику неотработанную часть авансового платежа не позднее _______________. По согласованию сторон возможно досрочное погашение аванса.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010" w:author="Прокофьева Елена Геннадьевна" w:date="2017-06-21T11:28:00Z">
            <w:rPr>
              <w:sz w:val="22"/>
              <w:szCs w:val="22"/>
            </w:rPr>
          </w:rPrChange>
        </w:rPr>
      </w:pPr>
      <w:proofErr w:type="gramStart"/>
      <w:r w:rsidRPr="00E551BE">
        <w:rPr>
          <w:rPrChange w:id="1011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Заказчик обязуется оплатить Генподрядчику стоимость выполненных работ в течение 90 дней после подписания акта приемки выполненных работ формы КС-2, справки о стоимости выполненных работ формы КС-3, устранения Генподрядчиком  всех  выявленных  дефектов и замечаний, оплаты или урегулирования предъявленных Генподрядчику Заказчиком претензий и получения Заказчиком всех документов в соответствии с пунктами </w:t>
      </w:r>
      <w:r w:rsidR="00E551BE" w:rsidRPr="00E551BE">
        <w:rPr>
          <w:rPrChange w:id="1012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013" w:author="Прокофьева Елена Геннадьевна" w:date="2017-06-21T11:28:00Z">
            <w:rPr/>
          </w:rPrChange>
        </w:rPr>
        <w:instrText xml:space="preserve"> REF _Ref471976569 \r \h  \* MERGEFORMAT </w:instrText>
      </w:r>
      <w:r w:rsidR="00E551BE" w:rsidRPr="00E551BE">
        <w:rPr>
          <w:rPrChange w:id="1014" w:author="Прокофьева Елена Геннадьевна" w:date="2017-06-21T11:28:00Z">
            <w:rPr/>
          </w:rPrChange>
        </w:rPr>
      </w:r>
      <w:r w:rsidR="00E551BE" w:rsidRPr="00E551BE">
        <w:rPr>
          <w:rPrChange w:id="1015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1016" w:author="Прокофьева Елена Геннадьевна" w:date="2017-06-21T11:28:00Z">
            <w:rPr>
              <w:sz w:val="22"/>
              <w:szCs w:val="22"/>
            </w:rPr>
          </w:rPrChange>
        </w:rPr>
        <w:t>3.</w:t>
      </w:r>
      <w:r w:rsidR="00E551BE" w:rsidRPr="00E551BE">
        <w:rPr>
          <w:rPrChange w:id="1017" w:author="Прокофьева Елена Геннадьевна" w:date="2017-06-21T11:28:00Z">
            <w:rPr/>
          </w:rPrChange>
        </w:rPr>
        <w:fldChar w:fldCharType="end"/>
      </w:r>
      <w:r w:rsidR="00914523" w:rsidRPr="00E551BE">
        <w:rPr>
          <w:rPrChange w:id="1018" w:author="Прокофьева Елена Геннадьевна" w:date="2017-06-21T11:28:00Z">
            <w:rPr/>
          </w:rPrChange>
        </w:rPr>
        <w:t>4</w:t>
      </w:r>
      <w:r w:rsidRPr="00E551BE">
        <w:rPr>
          <w:rPrChange w:id="1019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, </w:t>
      </w:r>
      <w:r w:rsidR="00E551BE" w:rsidRPr="00E551BE">
        <w:rPr>
          <w:rPrChange w:id="1020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021" w:author="Прокофьева Елена Геннадьевна" w:date="2017-06-21T11:28:00Z">
            <w:rPr/>
          </w:rPrChange>
        </w:rPr>
        <w:instrText xml:space="preserve"> REF _Ref471996125 \r \h  \* MERGEFORMAT </w:instrText>
      </w:r>
      <w:r w:rsidR="00E551BE" w:rsidRPr="00E551BE">
        <w:rPr>
          <w:rPrChange w:id="1022" w:author="Прокофьева Елена Геннадьевна" w:date="2017-06-21T11:28:00Z">
            <w:rPr/>
          </w:rPrChange>
        </w:rPr>
      </w:r>
      <w:r w:rsidR="00E551BE" w:rsidRPr="00E551BE">
        <w:rPr>
          <w:rPrChange w:id="1023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1024" w:author="Прокофьева Елена Геннадьевна" w:date="2017-06-21T11:28:00Z">
            <w:rPr>
              <w:sz w:val="22"/>
              <w:szCs w:val="22"/>
            </w:rPr>
          </w:rPrChange>
        </w:rPr>
        <w:t>6.2</w:t>
      </w:r>
      <w:r w:rsidR="00E551BE" w:rsidRPr="00E551BE">
        <w:rPr>
          <w:rPrChange w:id="1025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1026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- </w:t>
      </w:r>
      <w:r w:rsidR="00E551BE" w:rsidRPr="00E551BE">
        <w:rPr>
          <w:rPrChange w:id="1027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028" w:author="Прокофьева Елена Геннадьевна" w:date="2017-06-21T11:28:00Z">
            <w:rPr/>
          </w:rPrChange>
        </w:rPr>
        <w:instrText xml:space="preserve"> REF _Ref471979754 \r \h  \* MERGEFORMAT </w:instrText>
      </w:r>
      <w:r w:rsidR="00E551BE" w:rsidRPr="00E551BE">
        <w:rPr>
          <w:rPrChange w:id="1029" w:author="Прокофьева Елена Геннадьевна" w:date="2017-06-21T11:28:00Z">
            <w:rPr/>
          </w:rPrChange>
        </w:rPr>
      </w:r>
      <w:r w:rsidR="00E551BE" w:rsidRPr="00E551BE">
        <w:rPr>
          <w:rPrChange w:id="1030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1031" w:author="Прокофьева Елена Геннадьевна" w:date="2017-06-21T11:28:00Z">
            <w:rPr>
              <w:sz w:val="22"/>
              <w:szCs w:val="22"/>
            </w:rPr>
          </w:rPrChange>
        </w:rPr>
        <w:t>6.4</w:t>
      </w:r>
      <w:r w:rsidR="00E551BE" w:rsidRPr="00E551BE">
        <w:rPr>
          <w:rPrChange w:id="1032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1033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настоящего договора.</w:t>
      </w:r>
      <w:proofErr w:type="gramEnd"/>
    </w:p>
    <w:p w:rsidR="00C07D8D" w:rsidRPr="00E551BE" w:rsidRDefault="00235002" w:rsidP="00C07D8D">
      <w:pPr>
        <w:pStyle w:val="23"/>
        <w:numPr>
          <w:ilvl w:val="1"/>
          <w:numId w:val="32"/>
        </w:numPr>
        <w:spacing w:after="0" w:line="240" w:lineRule="auto"/>
        <w:ind w:left="0" w:firstLine="426"/>
        <w:jc w:val="both"/>
        <w:rPr>
          <w:rPrChange w:id="103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035" w:author="Прокофьева Елена Геннадьевна" w:date="2017-06-21T11:28:00Z">
            <w:rPr>
              <w:sz w:val="22"/>
              <w:szCs w:val="22"/>
            </w:rPr>
          </w:rPrChange>
        </w:rPr>
        <w:t>Разница в стоимости материалов поставки Генподрядчика (возникшая между стоимостью, указанной в п.</w:t>
      </w:r>
      <w:r w:rsidR="00E551BE" w:rsidRPr="00E551BE">
        <w:rPr>
          <w:rPrChange w:id="1036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037" w:author="Прокофьева Елена Геннадьевна" w:date="2017-06-21T11:28:00Z">
            <w:rPr/>
          </w:rPrChange>
        </w:rPr>
        <w:instrText xml:space="preserve"> REF _Ref471976171 \r \h  \* MERGEFORMAT </w:instrText>
      </w:r>
      <w:r w:rsidR="00E551BE" w:rsidRPr="00E551BE">
        <w:rPr>
          <w:rPrChange w:id="1038" w:author="Прокофьева Елена Геннадьевна" w:date="2017-06-21T11:28:00Z">
            <w:rPr/>
          </w:rPrChange>
        </w:rPr>
      </w:r>
      <w:r w:rsidR="00E551BE" w:rsidRPr="00E551BE">
        <w:rPr>
          <w:rPrChange w:id="1039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1040" w:author="Прокофьева Елена Геннадьевна" w:date="2017-06-21T11:28:00Z">
            <w:rPr>
              <w:sz w:val="22"/>
              <w:szCs w:val="22"/>
            </w:rPr>
          </w:rPrChange>
        </w:rPr>
        <w:t>2.1</w:t>
      </w:r>
      <w:r w:rsidR="00E551BE" w:rsidRPr="00E551BE">
        <w:rPr>
          <w:rPrChange w:id="1041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1042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настоящего Договора, и стоимостью фактически приобретенных материалов Генподрядчика),  в актах выполненных работ предъявляться к оплате не будет. </w:t>
      </w:r>
    </w:p>
    <w:p w:rsidR="00C07D8D" w:rsidRPr="00E551BE" w:rsidRDefault="00235002" w:rsidP="00C07D8D">
      <w:pPr>
        <w:pStyle w:val="23"/>
        <w:numPr>
          <w:ilvl w:val="1"/>
          <w:numId w:val="32"/>
        </w:numPr>
        <w:spacing w:after="0" w:line="240" w:lineRule="auto"/>
        <w:ind w:left="0" w:firstLine="426"/>
        <w:jc w:val="both"/>
        <w:rPr>
          <w:rPrChange w:id="1043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044" w:author="Прокофьева Елена Геннадьевна" w:date="2017-06-21T11:28:00Z">
            <w:rPr>
              <w:sz w:val="22"/>
              <w:szCs w:val="22"/>
            </w:rPr>
          </w:rPrChange>
        </w:rPr>
        <w:t>В течение 5 дней после подписания акта выполненных работ Генподрядчик представляет Заказчику счет-фактуру в соответствии с Налоговым Кодексом Российской Федерации.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045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046" w:author="Прокофьева Елена Геннадьевна" w:date="2017-06-21T11:28:00Z">
            <w:rPr>
              <w:sz w:val="22"/>
              <w:szCs w:val="22"/>
            </w:rPr>
          </w:rPrChange>
        </w:rPr>
        <w:t>Оплата выполненных Генподрядчиком работ производится Заказчиком не ранее оплаты Генподрядчиком Заказчику ранее оказанных услуг (электроэнергия, связь, подача воды, пара, вывоз мусора, предоставление транспорта, аренда и др.) и оплаты либо урегулирования предъявленных Генподрядчику претензий, в том числе по другим договорам.</w:t>
      </w:r>
    </w:p>
    <w:p w:rsidR="00C07D8D" w:rsidRPr="00E551BE" w:rsidRDefault="00235002" w:rsidP="00C07D8D">
      <w:pPr>
        <w:pStyle w:val="34"/>
        <w:numPr>
          <w:ilvl w:val="1"/>
          <w:numId w:val="32"/>
        </w:numPr>
        <w:ind w:left="0" w:firstLine="426"/>
        <w:jc w:val="both"/>
        <w:rPr>
          <w:rPrChange w:id="1047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048" w:author="Прокофьева Елена Геннадьевна" w:date="2017-06-21T11:28:00Z">
            <w:rPr>
              <w:sz w:val="22"/>
              <w:szCs w:val="22"/>
            </w:rPr>
          </w:rPrChange>
        </w:rPr>
        <w:t>В случае досрочного расторжения договора Генподрядчик не позднее даты расторжения договора возвращает Заказчику неотработанную часть аванса.</w:t>
      </w:r>
    </w:p>
    <w:p w:rsidR="00C07D8D" w:rsidRPr="00E551BE" w:rsidRDefault="00235002" w:rsidP="00C07D8D">
      <w:pPr>
        <w:pStyle w:val="23"/>
        <w:numPr>
          <w:ilvl w:val="1"/>
          <w:numId w:val="32"/>
        </w:numPr>
        <w:spacing w:after="0" w:line="240" w:lineRule="auto"/>
        <w:ind w:left="0" w:firstLine="426"/>
        <w:jc w:val="both"/>
        <w:rPr>
          <w:rPrChange w:id="1049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050" w:author="Прокофьева Елена Геннадьевна" w:date="2017-06-21T11:28:00Z">
            <w:rPr>
              <w:sz w:val="22"/>
              <w:szCs w:val="22"/>
            </w:rPr>
          </w:rPrChange>
        </w:rPr>
        <w:t>Все платежно-расчетные документы должны содержать ссылку на регистрационный номер договора, присвоенный при регистрации ОАО “</w:t>
      </w:r>
      <w:proofErr w:type="spellStart"/>
      <w:r w:rsidRPr="00E551BE">
        <w:rPr>
          <w:rPrChange w:id="1051" w:author="Прокофьева Елена Геннадьевна" w:date="2017-06-21T11:28:00Z">
            <w:rPr>
              <w:sz w:val="22"/>
              <w:szCs w:val="22"/>
            </w:rPr>
          </w:rPrChange>
        </w:rPr>
        <w:t>Славнефть</w:t>
      </w:r>
      <w:proofErr w:type="spellEnd"/>
      <w:r w:rsidRPr="00E551BE">
        <w:rPr>
          <w:rPrChange w:id="1052" w:author="Прокофьева Елена Геннадьевна" w:date="2017-06-21T11:28:00Z">
            <w:rPr>
              <w:sz w:val="22"/>
              <w:szCs w:val="22"/>
            </w:rPr>
          </w:rPrChange>
        </w:rPr>
        <w:t>-ЯНОС”, в соответствии с которым  проводится  хозяйственная  операция.</w:t>
      </w:r>
    </w:p>
    <w:p w:rsidR="00C07D8D" w:rsidRPr="00E551BE" w:rsidRDefault="00235002" w:rsidP="00C07D8D">
      <w:pPr>
        <w:pStyle w:val="23"/>
        <w:numPr>
          <w:ilvl w:val="1"/>
          <w:numId w:val="32"/>
        </w:numPr>
        <w:spacing w:after="0" w:line="240" w:lineRule="auto"/>
        <w:ind w:left="0" w:firstLine="426"/>
        <w:jc w:val="both"/>
        <w:rPr>
          <w:rPrChange w:id="1053" w:author="Прокофьева Елена Геннадьевна" w:date="2017-06-21T11:28:00Z">
            <w:rPr>
              <w:sz w:val="22"/>
              <w:szCs w:val="22"/>
            </w:rPr>
          </w:rPrChange>
        </w:rPr>
      </w:pPr>
      <w:bookmarkStart w:id="1054" w:name="_Ref471977322"/>
      <w:r w:rsidRPr="00E551BE">
        <w:rPr>
          <w:rPrChange w:id="1055" w:author="Прокофьева Елена Геннадьевна" w:date="2017-06-21T11:28:00Z">
            <w:rPr>
              <w:sz w:val="22"/>
              <w:szCs w:val="22"/>
            </w:rPr>
          </w:rPrChange>
        </w:rPr>
        <w:t>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обязательств.</w:t>
      </w:r>
      <w:bookmarkEnd w:id="1054"/>
      <w:r w:rsidR="00B957D2" w:rsidRPr="00E551BE">
        <w:rPr>
          <w:rPrChange w:id="1056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В случае </w:t>
      </w:r>
      <w:proofErr w:type="gramStart"/>
      <w:r w:rsidR="00B957D2" w:rsidRPr="00E551BE">
        <w:rPr>
          <w:rPrChange w:id="1057" w:author="Прокофьева Елена Геннадьевна" w:date="2017-06-21T11:28:00Z">
            <w:rPr>
              <w:sz w:val="22"/>
              <w:szCs w:val="22"/>
            </w:rPr>
          </w:rPrChange>
        </w:rPr>
        <w:t>необходимости подписания промежуточных актов сверки взаиморасчетов</w:t>
      </w:r>
      <w:proofErr w:type="gramEnd"/>
      <w:r w:rsidR="00B957D2" w:rsidRPr="00E551BE">
        <w:rPr>
          <w:rPrChange w:id="1058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Заказчик направляет Генподрядчику оформленный и подписанный со своей стороны Акт сверки. </w:t>
      </w:r>
      <w:r w:rsidR="0046008F" w:rsidRPr="00E551BE">
        <w:rPr>
          <w:rPrChange w:id="1059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в течение 15 дней производит сверку между сторонами, подписывает Акт и направляет 1 экземпляр Заказчика.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060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061" w:author="Прокофьева Елена Геннадьевна" w:date="2017-06-21T11:28:00Z">
            <w:rPr>
              <w:sz w:val="22"/>
              <w:szCs w:val="22"/>
            </w:rPr>
          </w:rPrChange>
        </w:rPr>
        <w:t>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</w:t>
      </w:r>
    </w:p>
    <w:p w:rsidR="00235002" w:rsidRPr="00E551BE" w:rsidRDefault="00235002" w:rsidP="00235002">
      <w:pPr>
        <w:pStyle w:val="aff9"/>
        <w:ind w:left="426"/>
        <w:jc w:val="both"/>
        <w:rPr>
          <w:bCs/>
          <w:rPrChange w:id="1062" w:author="Прокофьева Елена Геннадьевна" w:date="2017-06-21T11:28:00Z">
            <w:rPr>
              <w:bCs/>
              <w:sz w:val="22"/>
              <w:szCs w:val="22"/>
            </w:rPr>
          </w:rPrChange>
        </w:rPr>
      </w:pPr>
    </w:p>
    <w:p w:rsidR="00235002" w:rsidRPr="00E551BE" w:rsidRDefault="00235002" w:rsidP="00235002">
      <w:pPr>
        <w:keepNext/>
        <w:ind w:firstLine="348"/>
        <w:jc w:val="center"/>
        <w:outlineLvl w:val="1"/>
        <w:rPr>
          <w:b/>
          <w:bCs/>
          <w:iCs/>
          <w:rPrChange w:id="1063" w:author="Прокофьева Елена Геннадьевна" w:date="2017-06-21T11:28:00Z">
            <w:rPr>
              <w:b/>
              <w:bCs/>
              <w:iCs/>
              <w:sz w:val="22"/>
              <w:szCs w:val="22"/>
            </w:rPr>
          </w:rPrChange>
        </w:rPr>
      </w:pPr>
    </w:p>
    <w:p w:rsidR="00235002" w:rsidRPr="00E551BE" w:rsidDel="00E551BE" w:rsidRDefault="00235002" w:rsidP="00235002">
      <w:pPr>
        <w:ind w:firstLine="426"/>
        <w:jc w:val="both"/>
        <w:rPr>
          <w:del w:id="1064" w:author="Прокофьева Елена Геннадьевна" w:date="2017-06-21T11:28:00Z"/>
          <w:rPrChange w:id="1065" w:author="Прокофьева Елена Геннадьевна" w:date="2017-06-21T11:28:00Z">
            <w:rPr>
              <w:del w:id="1066" w:author="Прокофьева Елена Геннадьевна" w:date="2017-06-21T11:28:00Z"/>
              <w:sz w:val="22"/>
              <w:szCs w:val="22"/>
            </w:rPr>
          </w:rPrChange>
        </w:rPr>
      </w:pPr>
    </w:p>
    <w:p w:rsidR="00235002" w:rsidRPr="00E551BE" w:rsidRDefault="00235002" w:rsidP="00235002">
      <w:pPr>
        <w:ind w:firstLine="426"/>
        <w:jc w:val="both"/>
        <w:rPr>
          <w:highlight w:val="yellow"/>
          <w:rPrChange w:id="1067" w:author="Прокофьева Елена Геннадьевна" w:date="2017-06-21T11:28:00Z">
            <w:rPr>
              <w:sz w:val="22"/>
              <w:szCs w:val="22"/>
              <w:highlight w:val="yellow"/>
            </w:rPr>
          </w:rPrChange>
        </w:rPr>
      </w:pPr>
      <w:bookmarkStart w:id="1068" w:name="_GoBack"/>
      <w:bookmarkEnd w:id="1068"/>
    </w:p>
    <w:p w:rsidR="0046008F" w:rsidRPr="00E551BE" w:rsidRDefault="008C1901" w:rsidP="0046008F">
      <w:pPr>
        <w:ind w:firstLine="426"/>
        <w:jc w:val="center"/>
        <w:rPr>
          <w:b/>
          <w:rPrChange w:id="1069" w:author="Прокофьева Елена Геннадьевна" w:date="2017-06-21T11:28:00Z">
            <w:rPr>
              <w:b/>
              <w:sz w:val="22"/>
              <w:szCs w:val="22"/>
            </w:rPr>
          </w:rPrChange>
        </w:rPr>
      </w:pPr>
      <w:r w:rsidRPr="00E551BE">
        <w:rPr>
          <w:b/>
          <w:rPrChange w:id="1070" w:author="Прокофьева Елена Геннадьевна" w:date="2017-06-21T11:28:00Z">
            <w:rPr>
              <w:b/>
              <w:sz w:val="22"/>
              <w:szCs w:val="22"/>
            </w:rPr>
          </w:rPrChange>
        </w:rPr>
        <w:t>10. Надзор Заказчика за исполнением договора</w:t>
      </w:r>
    </w:p>
    <w:p w:rsidR="0046008F" w:rsidRPr="00E551BE" w:rsidRDefault="0046008F" w:rsidP="0046008F">
      <w:pPr>
        <w:ind w:firstLine="426"/>
        <w:jc w:val="both"/>
        <w:rPr>
          <w:rPrChange w:id="1071" w:author="Прокофьева Елена Геннадьевна" w:date="2017-06-21T11:28:00Z">
            <w:rPr>
              <w:sz w:val="22"/>
              <w:szCs w:val="22"/>
            </w:rPr>
          </w:rPrChange>
        </w:rPr>
      </w:pPr>
    </w:p>
    <w:p w:rsidR="00235002" w:rsidRPr="00E551BE" w:rsidRDefault="008C1901" w:rsidP="00235002">
      <w:pPr>
        <w:ind w:firstLine="426"/>
        <w:jc w:val="both"/>
        <w:rPr>
          <w:rPrChange w:id="1072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073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10.1.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Генподрядчика, </w:t>
      </w:r>
      <w:r w:rsidRPr="00E551BE">
        <w:rPr>
          <w:rPrChange w:id="1074" w:author="Прокофьева Елена Геннадьевна" w:date="2017-06-21T11:28:00Z">
            <w:rPr>
              <w:sz w:val="22"/>
              <w:szCs w:val="22"/>
            </w:rPr>
          </w:rPrChange>
        </w:rPr>
        <w:lastRenderedPageBreak/>
        <w:t>вправе осуществлять надзор за ходом и качеством выполняемых работ, соблюдением сроков их выполнения, качеством применяемых материалов.</w:t>
      </w:r>
      <w:r w:rsidRPr="00E551BE">
        <w:rPr>
          <w:b/>
          <w:rPrChange w:id="1075" w:author="Прокофьева Елена Геннадьевна" w:date="2017-06-21T11:28:00Z">
            <w:rPr>
              <w:b/>
              <w:sz w:val="22"/>
              <w:szCs w:val="22"/>
            </w:rPr>
          </w:rPrChange>
        </w:rPr>
        <w:t xml:space="preserve"> </w:t>
      </w:r>
    </w:p>
    <w:p w:rsidR="00235002" w:rsidRPr="00E551BE" w:rsidRDefault="00235002" w:rsidP="00235002">
      <w:pPr>
        <w:jc w:val="both"/>
        <w:rPr>
          <w:rPrChange w:id="1076" w:author="Прокофьева Елена Геннадьевна" w:date="2017-06-21T11:28:00Z">
            <w:rPr/>
          </w:rPrChange>
        </w:rPr>
      </w:pPr>
    </w:p>
    <w:p w:rsidR="00235002" w:rsidRPr="00E551BE" w:rsidRDefault="00235002" w:rsidP="00235002">
      <w:pPr>
        <w:keepNext/>
        <w:ind w:firstLine="348"/>
        <w:jc w:val="center"/>
        <w:outlineLvl w:val="1"/>
        <w:rPr>
          <w:b/>
          <w:bCs/>
          <w:iCs/>
          <w:rPrChange w:id="1077" w:author="Прокофьева Елена Геннадьевна" w:date="2017-06-21T11:28:00Z">
            <w:rPr>
              <w:b/>
              <w:bCs/>
              <w:iCs/>
              <w:sz w:val="22"/>
              <w:szCs w:val="22"/>
            </w:rPr>
          </w:rPrChange>
        </w:rPr>
      </w:pPr>
    </w:p>
    <w:p w:rsidR="00C07D8D" w:rsidRPr="00E551BE" w:rsidRDefault="00235002" w:rsidP="00C07D8D">
      <w:pPr>
        <w:pStyle w:val="aff9"/>
        <w:keepNext/>
        <w:numPr>
          <w:ilvl w:val="0"/>
          <w:numId w:val="32"/>
        </w:numPr>
        <w:contextualSpacing/>
        <w:jc w:val="center"/>
        <w:outlineLvl w:val="1"/>
        <w:rPr>
          <w:b/>
          <w:bCs/>
          <w:rPrChange w:id="1078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</w:pPr>
      <w:r w:rsidRPr="00E551BE">
        <w:rPr>
          <w:b/>
          <w:bCs/>
          <w:rPrChange w:id="1079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  <w:t>Расторжение договора (отказ от договора)</w:t>
      </w:r>
    </w:p>
    <w:p w:rsidR="00235002" w:rsidRPr="00E551BE" w:rsidRDefault="00235002" w:rsidP="00235002">
      <w:pPr>
        <w:keepNext/>
        <w:ind w:firstLine="348"/>
        <w:jc w:val="center"/>
        <w:outlineLvl w:val="1"/>
        <w:rPr>
          <w:b/>
          <w:bCs/>
          <w:rPrChange w:id="1080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</w:pP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081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082" w:author="Прокофьева Елена Геннадьевна" w:date="2017-06-21T11:28:00Z">
            <w:rPr>
              <w:sz w:val="22"/>
              <w:szCs w:val="22"/>
            </w:rPr>
          </w:rPrChange>
        </w:rPr>
        <w:t>Если Заказчик не выполнит в срок свои обязательства, предусмотренные настоящим договором, и это приведет к задержке выполнения работ, то Генподрядчик имеет право на продление срока договорных работ на соответствующий период  и на освобождение на этот период от уплаты неустойки за просрочку договорных обязательств. В этом случае стороны должны принять все необходимые меры, предотвращающие дополнительные расходы. Если у Генподрядчика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outlineLvl w:val="2"/>
        <w:rPr>
          <w:rPrChange w:id="1083" w:author="Прокофьева Елена Геннадьевна" w:date="2017-06-21T11:28:00Z">
            <w:rPr>
              <w:sz w:val="22"/>
              <w:szCs w:val="22"/>
            </w:rPr>
          </w:rPrChange>
        </w:rPr>
      </w:pPr>
      <w:bookmarkStart w:id="1084" w:name="_Ref471996291"/>
      <w:r w:rsidRPr="00E551BE">
        <w:rPr>
          <w:rPrChange w:id="1085" w:author="Прокофьева Елена Геннадьевна" w:date="2017-06-21T11:28:00Z">
            <w:rPr>
              <w:sz w:val="22"/>
              <w:szCs w:val="22"/>
            </w:rPr>
          </w:rPrChange>
        </w:rPr>
        <w:t>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случаях:</w:t>
      </w:r>
      <w:bookmarkEnd w:id="1084"/>
    </w:p>
    <w:p w:rsidR="00235002" w:rsidRPr="00E551BE" w:rsidRDefault="00235002" w:rsidP="00235002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rPrChange w:id="1086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087" w:author="Прокофьева Елена Геннадьевна" w:date="2017-06-21T11:28:00Z">
            <w:rPr>
              <w:sz w:val="22"/>
              <w:szCs w:val="22"/>
            </w:rPr>
          </w:rPrChange>
        </w:rPr>
        <w:t>Задержки Генподрядчиком начала работ или приостановки работ более чем на 10 дней по причинам, не зависящим от Заказчика;</w:t>
      </w:r>
    </w:p>
    <w:p w:rsidR="00235002" w:rsidRPr="00E551BE" w:rsidRDefault="00235002" w:rsidP="00235002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rPrChange w:id="1088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089" w:author="Прокофьева Елена Геннадьевна" w:date="2017-06-21T11:28:00Z">
            <w:rPr>
              <w:sz w:val="22"/>
              <w:szCs w:val="22"/>
            </w:rPr>
          </w:rPrChange>
        </w:rPr>
        <w:t>Нарушения Генподрядчиком более чем на 1 месяц по причинам, не зависящим от Заказчика, сроков выполнения работ, перечисленных в календарном плане/графике производства работ;</w:t>
      </w:r>
    </w:p>
    <w:p w:rsidR="00235002" w:rsidRPr="00E551BE" w:rsidRDefault="00235002" w:rsidP="00235002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rPrChange w:id="1090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091" w:author="Прокофьева Елена Геннадьевна" w:date="2017-06-21T11:28:00Z">
            <w:rPr>
              <w:sz w:val="22"/>
              <w:szCs w:val="22"/>
            </w:rPr>
          </w:rPrChange>
        </w:rPr>
        <w:t>Несоблюдения Генподрядчиком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10 дней против сроков, предусмотренных календарным планом/графиком производства работ;</w:t>
      </w:r>
    </w:p>
    <w:p w:rsidR="00235002" w:rsidRPr="00E551BE" w:rsidRDefault="00235002" w:rsidP="00235002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rPrChange w:id="1092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093" w:author="Прокофьева Елена Геннадьевна" w:date="2017-06-21T11:28:00Z">
            <w:rPr>
              <w:sz w:val="22"/>
              <w:szCs w:val="22"/>
            </w:rPr>
          </w:rPrChange>
        </w:rPr>
        <w:t>Аннулирования свидетельства СРО о допуске к работам, оказывающим влияние на безопасность объектов капитального строительства, в результате чего Генподрядчик не вправе  будет выполнять соответствующие работы;</w:t>
      </w:r>
    </w:p>
    <w:p w:rsidR="00235002" w:rsidRPr="00E551BE" w:rsidRDefault="00235002" w:rsidP="00235002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rPrChange w:id="109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095" w:author="Прокофьева Елена Геннадьевна" w:date="2017-06-21T11:28:00Z">
            <w:rPr>
              <w:sz w:val="22"/>
              <w:szCs w:val="22"/>
            </w:rPr>
          </w:rPrChange>
        </w:rPr>
        <w:t>Несоблюдения Генподрядчиком/субподрядчиком обязательств в области охраны труда, охраны природы и промышленной безопасности.</w:t>
      </w:r>
    </w:p>
    <w:p w:rsidR="00235002" w:rsidRPr="00E551BE" w:rsidRDefault="00235002" w:rsidP="00235002">
      <w:pPr>
        <w:tabs>
          <w:tab w:val="num" w:pos="1080"/>
          <w:tab w:val="num" w:pos="1200"/>
        </w:tabs>
        <w:ind w:firstLine="426"/>
        <w:jc w:val="both"/>
        <w:outlineLvl w:val="2"/>
        <w:rPr>
          <w:rPrChange w:id="1096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097" w:author="Прокофьева Елена Геннадьевна" w:date="2017-06-21T11:28:00Z">
            <w:rPr>
              <w:sz w:val="22"/>
              <w:szCs w:val="22"/>
            </w:rPr>
          </w:rPrChange>
        </w:rPr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Генподрядчик обязуется возместить Заказчику понесенные последним убытки в виде такой разницы стоимости работ.</w:t>
      </w:r>
    </w:p>
    <w:p w:rsidR="00235002" w:rsidRPr="00E551BE" w:rsidRDefault="00235002" w:rsidP="00235002">
      <w:pPr>
        <w:tabs>
          <w:tab w:val="num" w:pos="1080"/>
          <w:tab w:val="num" w:pos="1200"/>
        </w:tabs>
        <w:ind w:firstLine="426"/>
        <w:jc w:val="both"/>
        <w:outlineLvl w:val="2"/>
        <w:rPr>
          <w:rPrChange w:id="1098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099" w:author="Прокофьева Елена Геннадьевна" w:date="2017-06-21T11:28:00Z">
            <w:rPr>
              <w:sz w:val="22"/>
              <w:szCs w:val="22"/>
            </w:rPr>
          </w:rPrChange>
        </w:rPr>
        <w:t>В случае расторжения договора по основаниям, предусмотренным настоящим пунктом, Заказчик обязан в течение 90 дней оплатить Генподрядчику фактически понесенные им расходы (пропорционально выполненному и переданному Заказчику результату работ) в связи с исполнением настоящего договора в пределах стоимости работ по договору. Генподрядчик не вправе требовать от Заказчика возмещения убытков, причиненных расторжением договора по названному основанию.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100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101" w:author="Прокофьева Елена Геннадьевна" w:date="2017-06-21T11:28:00Z">
            <w:rPr>
              <w:sz w:val="22"/>
              <w:szCs w:val="22"/>
            </w:rPr>
          </w:rPrChange>
        </w:rPr>
        <w:t>В случае расторжения договора по основаниям, предусмотренным п.</w:t>
      </w:r>
      <w:r w:rsidR="00E551BE" w:rsidRPr="00E551BE">
        <w:rPr>
          <w:rPrChange w:id="1102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103" w:author="Прокофьева Елена Геннадьевна" w:date="2017-06-21T11:28:00Z">
            <w:rPr/>
          </w:rPrChange>
        </w:rPr>
        <w:instrText xml:space="preserve"> REF _Ref471996291 \r \h  \* MERGEFORMAT </w:instrText>
      </w:r>
      <w:r w:rsidR="00E551BE" w:rsidRPr="00E551BE">
        <w:rPr>
          <w:rPrChange w:id="1104" w:author="Прокофьева Елена Геннадьевна" w:date="2017-06-21T11:28:00Z">
            <w:rPr/>
          </w:rPrChange>
        </w:rPr>
      </w:r>
      <w:r w:rsidR="00E551BE" w:rsidRPr="00E551BE">
        <w:rPr>
          <w:rPrChange w:id="1105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1106" w:author="Прокофьева Елена Геннадьевна" w:date="2017-06-21T11:28:00Z">
            <w:rPr>
              <w:sz w:val="22"/>
              <w:szCs w:val="22"/>
            </w:rPr>
          </w:rPrChange>
        </w:rPr>
        <w:t>11.2</w:t>
      </w:r>
      <w:r w:rsidR="00E551BE" w:rsidRPr="00E551BE">
        <w:rPr>
          <w:rPrChange w:id="1107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1108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, стороны определяют физические объемы выполненных работ на момент расторжения договора и подлежащую уплате сумму. </w:t>
      </w:r>
      <w:proofErr w:type="gramStart"/>
      <w:r w:rsidRPr="00E551BE">
        <w:rPr>
          <w:rPrChange w:id="1109" w:author="Прокофьева Елена Геннадьевна" w:date="2017-06-21T11:28:00Z">
            <w:rPr>
              <w:sz w:val="22"/>
              <w:szCs w:val="22"/>
            </w:rPr>
          </w:rPrChange>
        </w:rPr>
        <w:t>В случае если стороны не придут к соглашению по указанным параметрам, размер фактически понесенных Генподрядчиком расходов (пропорционально выполненному и переданному Заказчику результату работ) в связи с исполнением настоящего договора будет определяться Ярославской лабораторией судебных экспертиз на основании данных о физических объемах выполненных работ, но, во всяком случае, в пределах стоимости работ по настоящему договору пропорционально объему выполненных работ.</w:t>
      </w:r>
      <w:proofErr w:type="gramEnd"/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outlineLvl w:val="2"/>
        <w:rPr>
          <w:rPrChange w:id="1110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111" w:author="Прокофьева Елена Геннадьевна" w:date="2017-06-21T11:28:00Z">
            <w:rPr>
              <w:sz w:val="22"/>
              <w:szCs w:val="22"/>
            </w:rPr>
          </w:rPrChange>
        </w:rPr>
        <w:t>Заказчик вправе в любое время до сдачи ему результата работ при условии предварительного письменного уведомления Генподрядчика за 30 дней в одностороннем порядке отказаться от договора (исполнения договора), что в соответствии со ст.450.1 ГК РФ влечет его расторжение. В этом случае Заказчик оплачивает Генподрядчику работы, выполненные до получения Генподрядчиком уведомления об отказе Заказчика от исполнения договора.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outlineLvl w:val="2"/>
        <w:rPr>
          <w:rPrChange w:id="1112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113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вправе в одностороннем порядке с письменным уведомлением Заказчика о предстоящем расторжении за 30 дней расторгнуть договор в следующих случаях:</w:t>
      </w:r>
    </w:p>
    <w:p w:rsidR="00235002" w:rsidRPr="00E551BE" w:rsidRDefault="00235002" w:rsidP="00235002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rPrChange w:id="111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115" w:author="Прокофьева Елена Геннадьевна" w:date="2017-06-21T11:28:00Z">
            <w:rPr>
              <w:sz w:val="22"/>
              <w:szCs w:val="22"/>
            </w:rPr>
          </w:rPrChange>
        </w:rPr>
        <w:t>Систематической, более двух раз подряд, просрочки оплаты Заказчиком выполненных работ каждый раз более чем на 1 месяц;</w:t>
      </w:r>
    </w:p>
    <w:p w:rsidR="00235002" w:rsidRPr="00E551BE" w:rsidRDefault="00235002" w:rsidP="00235002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rPrChange w:id="1116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117" w:author="Прокофьева Елена Геннадьевна" w:date="2017-06-21T11:28:00Z">
            <w:rPr>
              <w:sz w:val="22"/>
              <w:szCs w:val="22"/>
            </w:rPr>
          </w:rPrChange>
        </w:rPr>
        <w:t>Остановки Заказчиком выполнения работ по причинам, не зависящим от Генподрядчика, на срок, превышающий 3 последовательных месяца.</w:t>
      </w:r>
    </w:p>
    <w:p w:rsidR="00235002" w:rsidRPr="00E551BE" w:rsidRDefault="00235002" w:rsidP="00235002">
      <w:pPr>
        <w:widowControl w:val="0"/>
        <w:autoSpaceDE w:val="0"/>
        <w:autoSpaceDN w:val="0"/>
        <w:adjustRightInd w:val="0"/>
        <w:ind w:firstLine="426"/>
        <w:jc w:val="both"/>
        <w:rPr>
          <w:rPrChange w:id="1118" w:author="Прокофьева Елена Геннадьевна" w:date="2017-06-21T11:28:00Z">
            <w:rPr>
              <w:sz w:val="22"/>
              <w:szCs w:val="22"/>
            </w:rPr>
          </w:rPrChange>
        </w:rPr>
      </w:pPr>
    </w:p>
    <w:p w:rsidR="00C07D8D" w:rsidRPr="00E551BE" w:rsidRDefault="00235002" w:rsidP="00C07D8D">
      <w:pPr>
        <w:pStyle w:val="aff9"/>
        <w:keepNext/>
        <w:numPr>
          <w:ilvl w:val="0"/>
          <w:numId w:val="32"/>
        </w:numPr>
        <w:contextualSpacing/>
        <w:jc w:val="center"/>
        <w:outlineLvl w:val="1"/>
        <w:rPr>
          <w:b/>
          <w:bCs/>
          <w:rPrChange w:id="1119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</w:pPr>
      <w:r w:rsidRPr="00E551BE">
        <w:rPr>
          <w:b/>
          <w:bCs/>
          <w:rPrChange w:id="1120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  <w:lastRenderedPageBreak/>
        <w:t>Ответственность</w:t>
      </w:r>
    </w:p>
    <w:p w:rsidR="00235002" w:rsidRPr="00E551BE" w:rsidRDefault="00235002" w:rsidP="00235002">
      <w:pPr>
        <w:keepNext/>
        <w:ind w:firstLine="346"/>
        <w:jc w:val="center"/>
        <w:outlineLvl w:val="1"/>
        <w:rPr>
          <w:b/>
          <w:bCs/>
          <w:rPrChange w:id="1121" w:author="Прокофьева Елена Геннадьевна" w:date="2017-06-21T11:28:00Z">
            <w:rPr>
              <w:b/>
              <w:bCs/>
              <w:sz w:val="22"/>
              <w:szCs w:val="22"/>
            </w:rPr>
          </w:rPrChange>
        </w:rPr>
      </w:pP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122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123" w:author="Прокофьева Елена Геннадьевна" w:date="2017-06-21T11:28:00Z">
            <w:rPr>
              <w:sz w:val="22"/>
              <w:szCs w:val="22"/>
            </w:rPr>
          </w:rPrChange>
        </w:rPr>
        <w:t>В случае нарушения Генподрядчиком срока окончания работ по Договору он уплачивает Заказчику неустойку в размере 0,1 % от стоимости работ по договору, но не менее 50 000 руб. в день за каждый день просрочки.</w:t>
      </w:r>
    </w:p>
    <w:p w:rsidR="00235002" w:rsidRPr="00E551BE" w:rsidRDefault="00235002" w:rsidP="00235002">
      <w:pPr>
        <w:ind w:firstLine="426"/>
        <w:jc w:val="both"/>
        <w:rPr>
          <w:rPrChange w:id="1124" w:author="Прокофьева Елена Геннадьевна" w:date="2017-06-21T11:28:00Z">
            <w:rPr>
              <w:sz w:val="22"/>
              <w:szCs w:val="22"/>
            </w:rPr>
          </w:rPrChange>
        </w:rPr>
      </w:pPr>
      <w:proofErr w:type="gramStart"/>
      <w:r w:rsidRPr="00E551BE">
        <w:rPr>
          <w:rPrChange w:id="1125" w:author="Прокофьева Елена Геннадьевна" w:date="2017-06-21T11:28:00Z">
            <w:rPr>
              <w:sz w:val="22"/>
              <w:szCs w:val="22"/>
            </w:rPr>
          </w:rPrChange>
        </w:rPr>
        <w:t>В случае несвоевременного выполнения Генподрядчиком отдельных этапов работ (т.е. видов работ, предусмотренных п.</w:t>
      </w:r>
      <w:r w:rsidR="00E551BE" w:rsidRPr="00E551BE">
        <w:rPr>
          <w:rPrChange w:id="1126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127" w:author="Прокофьева Елена Геннадьевна" w:date="2017-06-21T11:28:00Z">
            <w:rPr/>
          </w:rPrChange>
        </w:rPr>
        <w:instrText xml:space="preserve"> REF _Ref47199747</w:instrText>
      </w:r>
      <w:r w:rsidR="00E551BE" w:rsidRPr="00E551BE">
        <w:rPr>
          <w:rPrChange w:id="1128" w:author="Прокофьева Елена Геннадьевна" w:date="2017-06-21T11:28:00Z">
            <w:rPr/>
          </w:rPrChange>
        </w:rPr>
        <w:instrText xml:space="preserve">9 \r \h  \* MERGEFORMAT </w:instrText>
      </w:r>
      <w:r w:rsidR="00E551BE" w:rsidRPr="00E551BE">
        <w:rPr>
          <w:rPrChange w:id="1129" w:author="Прокофьева Елена Геннадьевна" w:date="2017-06-21T11:28:00Z">
            <w:rPr/>
          </w:rPrChange>
        </w:rPr>
      </w:r>
      <w:r w:rsidR="00E551BE" w:rsidRPr="00E551BE">
        <w:rPr>
          <w:rPrChange w:id="1130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1131" w:author="Прокофьева Елена Геннадьевна" w:date="2017-06-21T11:28:00Z">
            <w:rPr>
              <w:sz w:val="22"/>
              <w:szCs w:val="22"/>
            </w:rPr>
          </w:rPrChange>
        </w:rPr>
        <w:t>1.2</w:t>
      </w:r>
      <w:r w:rsidR="00E551BE" w:rsidRPr="00E551BE">
        <w:rPr>
          <w:rPrChange w:id="1132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1133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и/или Графиком производства работ, либо другими соответствующими документами к дополнительным соглашениям к договору), он уплачивает Заказчику неустойку в размере 0,1% от стоимости невыполненных работ, но не менее 10 000 в день за каждый день просрочки.</w:t>
      </w:r>
      <w:proofErr w:type="gramEnd"/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13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135" w:author="Прокофьева Елена Геннадьевна" w:date="2017-06-21T11:28:00Z">
            <w:rPr>
              <w:sz w:val="22"/>
              <w:szCs w:val="22"/>
            </w:rPr>
          </w:rPrChange>
        </w:rPr>
        <w:t>За задержку расчетов за выполненные работы Заказчик уплачивает Генподрядчику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136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137" w:author="Прокофьева Елена Геннадьевна" w:date="2017-06-21T11:28:00Z">
            <w:rPr>
              <w:sz w:val="22"/>
              <w:szCs w:val="22"/>
            </w:rPr>
          </w:rPrChange>
        </w:rPr>
        <w:t>За несвоевременный возврат Генподрядчиком неотработанной части аванса (если применимо) он уплачивает Заказчику неустойку в размере 0,1% от неотработанной части аванса за каждый день просрочки.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138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139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В случае расторжения договора по вине Генподрядчика, в том числе по основаниям, предусмотренным в п. </w:t>
      </w:r>
      <w:r w:rsidR="00E551BE" w:rsidRPr="00E551BE">
        <w:rPr>
          <w:rPrChange w:id="1140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141" w:author="Прокофьева Елена Геннадьевна" w:date="2017-06-21T11:28:00Z">
            <w:rPr/>
          </w:rPrChange>
        </w:rPr>
        <w:instrText xml:space="preserve"> REF _Ref471996291 \r \h  \* MERGEFORMAT </w:instrText>
      </w:r>
      <w:r w:rsidR="00E551BE" w:rsidRPr="00E551BE">
        <w:rPr>
          <w:rPrChange w:id="1142" w:author="Прокофьева Елена Геннадьевна" w:date="2017-06-21T11:28:00Z">
            <w:rPr/>
          </w:rPrChange>
        </w:rPr>
      </w:r>
      <w:r w:rsidR="00E551BE" w:rsidRPr="00E551BE">
        <w:rPr>
          <w:rPrChange w:id="1143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1144" w:author="Прокофьева Елена Геннадьевна" w:date="2017-06-21T11:28:00Z">
            <w:rPr>
              <w:sz w:val="22"/>
              <w:szCs w:val="22"/>
            </w:rPr>
          </w:rPrChange>
        </w:rPr>
        <w:t>1</w:t>
      </w:r>
      <w:r w:rsidR="00BF3707" w:rsidRPr="00E551BE">
        <w:rPr>
          <w:rPrChange w:id="1145" w:author="Прокофьева Елена Геннадьевна" w:date="2017-06-21T11:28:00Z">
            <w:rPr>
              <w:sz w:val="22"/>
              <w:szCs w:val="22"/>
            </w:rPr>
          </w:rPrChange>
        </w:rPr>
        <w:t>0</w:t>
      </w:r>
      <w:r w:rsidRPr="00E551BE">
        <w:rPr>
          <w:rPrChange w:id="1146" w:author="Прокофьева Елена Геннадьевна" w:date="2017-06-21T11:28:00Z">
            <w:rPr>
              <w:sz w:val="22"/>
              <w:szCs w:val="22"/>
            </w:rPr>
          </w:rPrChange>
        </w:rPr>
        <w:t>.2</w:t>
      </w:r>
      <w:r w:rsidR="00E551BE" w:rsidRPr="00E551BE">
        <w:rPr>
          <w:rPrChange w:id="1147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1148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настоящего договора, Генподрядчик уплачивает Заказчику штраф в размере 40% от стоимости работ по настоящему договору, указанной в п. </w:t>
      </w:r>
      <w:r w:rsidR="00E551BE" w:rsidRPr="00E551BE">
        <w:rPr>
          <w:rPrChange w:id="1149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150" w:author="Прокофьева Елена Геннадьевна" w:date="2017-06-21T11:28:00Z">
            <w:rPr/>
          </w:rPrChange>
        </w:rPr>
        <w:instrText xml:space="preserve"> REF _Ref471976171 \r \h  \* MERGEFORMAT </w:instrText>
      </w:r>
      <w:r w:rsidR="00E551BE" w:rsidRPr="00E551BE">
        <w:rPr>
          <w:rPrChange w:id="1151" w:author="Прокофьева Елена Геннадьевна" w:date="2017-06-21T11:28:00Z">
            <w:rPr/>
          </w:rPrChange>
        </w:rPr>
      </w:r>
      <w:r w:rsidR="00E551BE" w:rsidRPr="00E551BE">
        <w:rPr>
          <w:rPrChange w:id="1152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1153" w:author="Прокофьева Елена Геннадьевна" w:date="2017-06-21T11:28:00Z">
            <w:rPr>
              <w:sz w:val="22"/>
              <w:szCs w:val="22"/>
            </w:rPr>
          </w:rPrChange>
        </w:rPr>
        <w:t>2.1</w:t>
      </w:r>
      <w:r w:rsidR="00E551BE" w:rsidRPr="00E551BE">
        <w:rPr>
          <w:rPrChange w:id="1154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1155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договора (либо соответствующего дополнительного соглашения к договору).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156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157" w:author="Прокофьева Елена Геннадьевна" w:date="2017-06-21T11:28:00Z">
            <w:rPr>
              <w:sz w:val="22"/>
              <w:szCs w:val="22"/>
            </w:rPr>
          </w:rPrChange>
        </w:rPr>
        <w:t>В случае отказа или уклонения Генподрядчика от заключения дополнительного соглашения или выполнения работ, предусмотренных п.</w:t>
      </w:r>
      <w:r w:rsidR="00E551BE" w:rsidRPr="00E551BE">
        <w:rPr>
          <w:rPrChange w:id="1158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159" w:author="Прокофьева Елена Геннадьевна" w:date="2017-06-21T11:28:00Z">
            <w:rPr/>
          </w:rPrChange>
        </w:rPr>
        <w:instrText xml:space="preserve"> R</w:instrText>
      </w:r>
      <w:r w:rsidR="00E551BE" w:rsidRPr="00E551BE">
        <w:rPr>
          <w:rPrChange w:id="1160" w:author="Прокофьева Елена Геннадьевна" w:date="2017-06-21T11:28:00Z">
            <w:rPr/>
          </w:rPrChange>
        </w:rPr>
        <w:instrText xml:space="preserve">EF _Ref471976427 \r \h  \* MERGEFORMAT </w:instrText>
      </w:r>
      <w:r w:rsidR="00E551BE" w:rsidRPr="00E551BE">
        <w:rPr>
          <w:rPrChange w:id="1161" w:author="Прокофьева Елена Геннадьевна" w:date="2017-06-21T11:28:00Z">
            <w:rPr/>
          </w:rPrChange>
        </w:rPr>
      </w:r>
      <w:r w:rsidR="00E551BE" w:rsidRPr="00E551BE">
        <w:rPr>
          <w:rPrChange w:id="1162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1163" w:author="Прокофьева Елена Геннадьевна" w:date="2017-06-21T11:28:00Z">
            <w:rPr>
              <w:sz w:val="22"/>
              <w:szCs w:val="22"/>
            </w:rPr>
          </w:rPrChange>
        </w:rPr>
        <w:t>1.3</w:t>
      </w:r>
      <w:r w:rsidR="00E551BE" w:rsidRPr="00E551BE">
        <w:rPr>
          <w:rPrChange w:id="1164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1165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и </w:t>
      </w:r>
      <w:r w:rsidR="00E551BE" w:rsidRPr="00E551BE">
        <w:rPr>
          <w:rPrChange w:id="1166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167" w:author="Прокофьева Елена Геннадьевна" w:date="2017-06-21T11:28:00Z">
            <w:rPr/>
          </w:rPrChange>
        </w:rPr>
        <w:instrText xml:space="preserve"> REF _Ref471975814 \r \h  \* MERGEFORMAT </w:instrText>
      </w:r>
      <w:r w:rsidR="00E551BE" w:rsidRPr="00E551BE">
        <w:rPr>
          <w:rPrChange w:id="1168" w:author="Прокофьева Елена Геннадьевна" w:date="2017-06-21T11:28:00Z">
            <w:rPr/>
          </w:rPrChange>
        </w:rPr>
      </w:r>
      <w:r w:rsidR="00E551BE" w:rsidRPr="00E551BE">
        <w:rPr>
          <w:rPrChange w:id="1169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1170" w:author="Прокофьева Елена Геннадьевна" w:date="2017-06-21T11:28:00Z">
            <w:rPr>
              <w:sz w:val="22"/>
              <w:szCs w:val="22"/>
            </w:rPr>
          </w:rPrChange>
        </w:rPr>
        <w:t>2.6</w:t>
      </w:r>
      <w:r w:rsidR="00E551BE" w:rsidRPr="00E551BE">
        <w:rPr>
          <w:rPrChange w:id="1171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1172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настоящего договора (в рамках опциона на выполнение работ), Генподрядчик уплачивает Заказчику штраф в размере 40% стоимости таких работ.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173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174" w:author="Прокофьева Елена Геннадьевна" w:date="2017-06-21T11:28:00Z">
            <w:rPr>
              <w:sz w:val="22"/>
              <w:szCs w:val="22"/>
            </w:rPr>
          </w:rPrChange>
        </w:rPr>
        <w:t>В случае неполного или некачественного выполнения работ по договору, в результате чего:</w:t>
      </w:r>
    </w:p>
    <w:p w:rsidR="00235002" w:rsidRPr="00E551BE" w:rsidRDefault="00235002" w:rsidP="00235002">
      <w:pPr>
        <w:ind w:firstLine="426"/>
        <w:jc w:val="both"/>
        <w:rPr>
          <w:rPrChange w:id="1175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176" w:author="Прокофьева Елена Геннадьевна" w:date="2017-06-21T11:28:00Z">
            <w:rPr>
              <w:sz w:val="22"/>
              <w:szCs w:val="22"/>
            </w:rPr>
          </w:rPrChange>
        </w:rPr>
        <w:t>- либо часть работ выполнялась  или переделывалась Генподрядчиком или иным лицом после сдачи результата работ Заказчику,</w:t>
      </w:r>
    </w:p>
    <w:p w:rsidR="00235002" w:rsidRPr="00E551BE" w:rsidRDefault="00235002" w:rsidP="00235002">
      <w:pPr>
        <w:ind w:firstLine="426"/>
        <w:jc w:val="both"/>
        <w:rPr>
          <w:rPrChange w:id="1177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178" w:author="Прокофьева Елена Геннадьевна" w:date="2017-06-21T11:28:00Z">
            <w:rPr>
              <w:sz w:val="22"/>
              <w:szCs w:val="22"/>
            </w:rPr>
          </w:rPrChange>
        </w:rPr>
        <w:t>- либо имел место простой или останов объекта, или авария, или инцидент, или производственная неполадка,</w:t>
      </w:r>
    </w:p>
    <w:p w:rsidR="00235002" w:rsidRPr="00E551BE" w:rsidRDefault="00235002" w:rsidP="00235002">
      <w:pPr>
        <w:ind w:firstLine="426"/>
        <w:jc w:val="both"/>
        <w:rPr>
          <w:rPrChange w:id="1179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180" w:author="Прокофьева Елена Геннадьевна" w:date="2017-06-21T11:28:00Z">
            <w:rPr>
              <w:sz w:val="22"/>
              <w:szCs w:val="22"/>
            </w:rPr>
          </w:rPrChange>
        </w:rPr>
        <w:t>Генподрядчик уплачивает Заказчику неустойку в размере 0,1 % от стоимости работ по договору (либо соответствующему дополнительному соглашению к договору), но не менее 50 000 руб. в день за каждый день выполнения таких работ и/или за каждый полный или неполный день простоя или останова объекта.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Fonts w:cs="Arial"/>
          <w:rPrChange w:id="1181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</w:pPr>
      <w:proofErr w:type="gramStart"/>
      <w:r w:rsidRPr="00E551BE">
        <w:rPr>
          <w:rFonts w:cs="Arial"/>
          <w:rPrChange w:id="1182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>В случае нарушения Генподрядчиком согласованного срока устранения дефектов, выявленных в течение гарантийного срока, Генподрядчик уплачивает Заказчику штраф в размере в размере 0,1% от стоимости работ по договору (дополнительному соглашению к договору), но не менее   50 000 руб. за каждый день просрочки, а всего (независимо от количества таких дней) не менее 100 000 руб.</w:t>
      </w:r>
      <w:proofErr w:type="gramEnd"/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183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184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В случае нарушения Генподрядчиком или субподрядчиками требований пунктов </w:t>
      </w:r>
      <w:r w:rsidR="00E551BE" w:rsidRPr="00E551BE">
        <w:rPr>
          <w:rPrChange w:id="1185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186" w:author="Прокофьева Елена Геннадьевна" w:date="2017-06-21T11:28:00Z">
            <w:rPr/>
          </w:rPrChange>
        </w:rPr>
        <w:instrText xml:space="preserve"> REF _Ref471977808 \r \h  \* MERGEFORMAT </w:instrText>
      </w:r>
      <w:r w:rsidR="00E551BE" w:rsidRPr="00E551BE">
        <w:rPr>
          <w:rPrChange w:id="1187" w:author="Прокофьева Елена Геннадьевна" w:date="2017-06-21T11:28:00Z">
            <w:rPr/>
          </w:rPrChange>
        </w:rPr>
      </w:r>
      <w:r w:rsidR="00E551BE" w:rsidRPr="00E551BE">
        <w:rPr>
          <w:rPrChange w:id="1188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1189" w:author="Прокофьева Елена Геннадьевна" w:date="2017-06-21T11:28:00Z">
            <w:rPr>
              <w:sz w:val="22"/>
              <w:szCs w:val="22"/>
            </w:rPr>
          </w:rPrChange>
        </w:rPr>
        <w:t>4.16</w:t>
      </w:r>
      <w:r w:rsidR="00E551BE" w:rsidRPr="00E551BE">
        <w:rPr>
          <w:rPrChange w:id="1190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1191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- </w:t>
      </w:r>
      <w:r w:rsidR="00E551BE" w:rsidRPr="00E551BE">
        <w:rPr>
          <w:rPrChange w:id="1192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193" w:author="Прокофьева Елена Геннадьевна" w:date="2017-06-21T11:28:00Z">
            <w:rPr/>
          </w:rPrChange>
        </w:rPr>
        <w:instrText xml:space="preserve"> RE</w:instrText>
      </w:r>
      <w:r w:rsidR="00E551BE" w:rsidRPr="00E551BE">
        <w:rPr>
          <w:rPrChange w:id="1194" w:author="Прокофьева Елена Геннадьевна" w:date="2017-06-21T11:28:00Z">
            <w:rPr/>
          </w:rPrChange>
        </w:rPr>
        <w:instrText xml:space="preserve">F _Ref471977826 \r \h  \* MERGEFORMAT </w:instrText>
      </w:r>
      <w:r w:rsidR="00E551BE" w:rsidRPr="00E551BE">
        <w:rPr>
          <w:rPrChange w:id="1195" w:author="Прокофьева Елена Геннадьевна" w:date="2017-06-21T11:28:00Z">
            <w:rPr/>
          </w:rPrChange>
        </w:rPr>
      </w:r>
      <w:r w:rsidR="00E551BE" w:rsidRPr="00E551BE">
        <w:rPr>
          <w:rPrChange w:id="1196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1197" w:author="Прокофьева Елена Геннадьевна" w:date="2017-06-21T11:28:00Z">
            <w:rPr>
              <w:sz w:val="22"/>
              <w:szCs w:val="22"/>
            </w:rPr>
          </w:rPrChange>
        </w:rPr>
        <w:t>4.17</w:t>
      </w:r>
      <w:r w:rsidR="00E551BE" w:rsidRPr="00E551BE">
        <w:rPr>
          <w:rPrChange w:id="1198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1199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договора Генподрядчик обязуется уплатить Заказчику штраф в размере, определяемом согласно Приложению № 11 к договору.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200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201" w:author="Прокофьева Елена Геннадьевна" w:date="2017-06-21T11:28:00Z">
            <w:rPr>
              <w:sz w:val="22"/>
              <w:szCs w:val="22"/>
            </w:rPr>
          </w:rPrChange>
        </w:rPr>
        <w:t>В случае несвоевременной сдачи пропусков, выданных Работникам, Генподрядчик выплачивает Заказчику штраф в размере 1 500 рублей за каждый несданный (несвоевременно сданный) пропуск.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202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203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В случае нарушения предусмотренного пунктом </w:t>
      </w:r>
      <w:r w:rsidR="00E551BE" w:rsidRPr="00E551BE">
        <w:rPr>
          <w:rPrChange w:id="1204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205" w:author="Прокофьева Елена Геннадьевна" w:date="2017-06-21T11:28:00Z">
            <w:rPr/>
          </w:rPrChange>
        </w:rPr>
        <w:instrText xml:space="preserve"> REF _Ref471979388 \r \h  \* MERGEFORMAT </w:instrText>
      </w:r>
      <w:r w:rsidR="00E551BE" w:rsidRPr="00E551BE">
        <w:rPr>
          <w:rPrChange w:id="1206" w:author="Прокофьева Елена Геннадьевна" w:date="2017-06-21T11:28:00Z">
            <w:rPr/>
          </w:rPrChange>
        </w:rPr>
      </w:r>
      <w:r w:rsidR="00E551BE" w:rsidRPr="00E551BE">
        <w:rPr>
          <w:rPrChange w:id="1207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1208" w:author="Прокофьева Елена Геннадьевна" w:date="2017-06-21T11:28:00Z">
            <w:rPr>
              <w:sz w:val="22"/>
              <w:szCs w:val="22"/>
            </w:rPr>
          </w:rPrChange>
        </w:rPr>
        <w:t>4.32</w:t>
      </w:r>
      <w:r w:rsidR="00E551BE" w:rsidRPr="00E551BE">
        <w:rPr>
          <w:rPrChange w:id="1209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1210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срока освобождения  помещения и/или территории Заказчика Генподрядчик уплачивает Заказчику за время просрочки неустойку в размере 5 000 руб. за каждый день просрочки.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211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212" w:author="Прокофьева Елена Геннадьевна" w:date="2017-06-21T11:28:00Z">
            <w:rPr>
              <w:sz w:val="22"/>
              <w:szCs w:val="22"/>
            </w:rPr>
          </w:rPrChange>
        </w:rPr>
        <w:t>В случае</w:t>
      </w:r>
      <w:proofErr w:type="gramStart"/>
      <w:r w:rsidRPr="00E551BE">
        <w:rPr>
          <w:rPrChange w:id="1213" w:author="Прокофьева Елена Геннадьевна" w:date="2017-06-21T11:28:00Z">
            <w:rPr>
              <w:sz w:val="22"/>
              <w:szCs w:val="22"/>
            </w:rPr>
          </w:rPrChange>
        </w:rPr>
        <w:t>,</w:t>
      </w:r>
      <w:proofErr w:type="gramEnd"/>
      <w:r w:rsidRPr="00E551BE">
        <w:rPr>
          <w:rPrChange w:id="1214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если Генподрядчик в нарушение требований пункта </w:t>
      </w:r>
      <w:r w:rsidR="00E551BE" w:rsidRPr="00E551BE">
        <w:rPr>
          <w:rPrChange w:id="1215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216" w:author="Прокофьева Елена Геннадьевна" w:date="2017-06-21T11:28:00Z">
            <w:rPr/>
          </w:rPrChange>
        </w:rPr>
        <w:instrText xml:space="preserve"> REF _Ref472001942 \r \h  \* MERGEFORMAT </w:instrText>
      </w:r>
      <w:r w:rsidR="00E551BE" w:rsidRPr="00E551BE">
        <w:rPr>
          <w:rPrChange w:id="1217" w:author="Прокофьева Елена Геннадьевна" w:date="2017-06-21T11:28:00Z">
            <w:rPr/>
          </w:rPrChange>
        </w:rPr>
      </w:r>
      <w:r w:rsidR="00E551BE" w:rsidRPr="00E551BE">
        <w:rPr>
          <w:rPrChange w:id="1218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1219" w:author="Прокофьева Елена Геннадьевна" w:date="2017-06-21T11:28:00Z">
            <w:rPr>
              <w:sz w:val="22"/>
              <w:szCs w:val="22"/>
            </w:rPr>
          </w:rPrChange>
        </w:rPr>
        <w:t>4.2</w:t>
      </w:r>
      <w:r w:rsidR="00E551BE" w:rsidRPr="00E551BE">
        <w:rPr>
          <w:rPrChange w:id="1220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1221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Генподрядчик обязан возместить Заказчику все понесенные либо предъявленные в этой связи расходы.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222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Fonts w:cs="Arial"/>
          <w:rPrChange w:id="1223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 xml:space="preserve">В случае превышения Генподрядчиком предусмотренного пунктом </w:t>
      </w:r>
      <w:r w:rsidR="00E551BE" w:rsidRPr="00E551BE">
        <w:rPr>
          <w:rPrChange w:id="1224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225" w:author="Прокофьева Елена Геннадьевна" w:date="2017-06-21T11:28:00Z">
            <w:rPr/>
          </w:rPrChange>
        </w:rPr>
        <w:instrText xml:space="preserve"> REF _Ref472001942 \r \h  \* MERGEFORMAT </w:instrText>
      </w:r>
      <w:r w:rsidR="00E551BE" w:rsidRPr="00E551BE">
        <w:rPr>
          <w:rPrChange w:id="1226" w:author="Прокофьева Елена Геннадьевна" w:date="2017-06-21T11:28:00Z">
            <w:rPr/>
          </w:rPrChange>
        </w:rPr>
      </w:r>
      <w:r w:rsidR="00E551BE" w:rsidRPr="00E551BE">
        <w:rPr>
          <w:rPrChange w:id="1227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Fonts w:cs="Arial"/>
          <w:rPrChange w:id="1228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>4.2</w:t>
      </w:r>
      <w:r w:rsidR="00E551BE" w:rsidRPr="00E551BE">
        <w:rPr>
          <w:rPrChange w:id="1229" w:author="Прокофьева Елена Геннадьевна" w:date="2017-06-21T11:28:00Z">
            <w:rPr/>
          </w:rPrChange>
        </w:rPr>
        <w:fldChar w:fldCharType="end"/>
      </w:r>
      <w:r w:rsidRPr="00E551BE">
        <w:rPr>
          <w:rFonts w:cs="Arial"/>
          <w:rPrChange w:id="1230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 xml:space="preserve"> максимального процента</w:t>
      </w:r>
      <w:r w:rsidRPr="00E551BE">
        <w:rPr>
          <w:rPrChange w:id="1231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объёма (стоимости) работ, выполняемых субподрядчиками, Генподрядчик уплачивает Заказчику штраф в размере 40% стоимости работ, выполненных субподрядчиком сверх стоимости работ, которые могут быть поручены субподрядчику в соответствии с п.</w:t>
      </w:r>
      <w:r w:rsidR="00E551BE" w:rsidRPr="00E551BE">
        <w:rPr>
          <w:rPrChange w:id="1232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233" w:author="Прокофьева Елена Геннадьевна" w:date="2017-06-21T11:28:00Z">
            <w:rPr/>
          </w:rPrChange>
        </w:rPr>
        <w:instrText xml:space="preserve"> REF _Ref472001942 \r \h </w:instrText>
      </w:r>
      <w:r w:rsidR="00E551BE" w:rsidRPr="00E551BE">
        <w:rPr>
          <w:rPrChange w:id="1234" w:author="Прокофьева Елена Геннадьевна" w:date="2017-06-21T11:28:00Z">
            <w:rPr/>
          </w:rPrChange>
        </w:rPr>
        <w:instrText xml:space="preserve"> \* MERGEFORMAT </w:instrText>
      </w:r>
      <w:r w:rsidR="00E551BE" w:rsidRPr="00E551BE">
        <w:rPr>
          <w:rPrChange w:id="1235" w:author="Прокофьева Елена Геннадьевна" w:date="2017-06-21T11:28:00Z">
            <w:rPr/>
          </w:rPrChange>
        </w:rPr>
      </w:r>
      <w:r w:rsidR="00E551BE" w:rsidRPr="00E551BE">
        <w:rPr>
          <w:rPrChange w:id="1236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PrChange w:id="1237" w:author="Прокофьева Елена Геннадьевна" w:date="2017-06-21T11:28:00Z">
            <w:rPr>
              <w:sz w:val="22"/>
              <w:szCs w:val="22"/>
            </w:rPr>
          </w:rPrChange>
        </w:rPr>
        <w:t>4.2</w:t>
      </w:r>
      <w:r w:rsidR="00E551BE" w:rsidRPr="00E551BE">
        <w:rPr>
          <w:rPrChange w:id="1238" w:author="Прокофьева Елена Геннадьевна" w:date="2017-06-21T11:28:00Z">
            <w:rPr/>
          </w:rPrChange>
        </w:rPr>
        <w:fldChar w:fldCharType="end"/>
      </w:r>
      <w:r w:rsidRPr="00E551BE">
        <w:rPr>
          <w:rPrChange w:id="1239" w:author="Прокофьева Елена Геннадьевна" w:date="2017-06-21T11:28:00Z">
            <w:rPr>
              <w:sz w:val="22"/>
              <w:szCs w:val="22"/>
            </w:rPr>
          </w:rPrChange>
        </w:rPr>
        <w:t>,  но не менее 50 000 руб. за каждый установленный факт.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Fonts w:cs="Arial"/>
          <w:rPrChange w:id="1240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</w:pPr>
      <w:r w:rsidRPr="00E551BE">
        <w:rPr>
          <w:rFonts w:cs="Arial"/>
          <w:rPrChange w:id="1241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>В случае</w:t>
      </w:r>
      <w:proofErr w:type="gramStart"/>
      <w:r w:rsidRPr="00E551BE">
        <w:rPr>
          <w:rFonts w:cs="Arial"/>
          <w:rPrChange w:id="1242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>,</w:t>
      </w:r>
      <w:proofErr w:type="gramEnd"/>
      <w:r w:rsidRPr="00E551BE">
        <w:rPr>
          <w:rFonts w:cs="Arial"/>
          <w:rPrChange w:id="1243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 xml:space="preserve"> если Генподрядчик в нарушение требований пункта </w:t>
      </w:r>
      <w:r w:rsidR="00E551BE" w:rsidRPr="00E551BE">
        <w:rPr>
          <w:rPrChange w:id="1244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245" w:author="Прокофьева Елена Геннадьевна" w:date="2017-06-21T11:28:00Z">
            <w:rPr/>
          </w:rPrChange>
        </w:rPr>
        <w:instrText xml:space="preserve"> REF _Ref472001942 \r \h  \* MERGEFORMAT </w:instrText>
      </w:r>
      <w:r w:rsidR="00E551BE" w:rsidRPr="00E551BE">
        <w:rPr>
          <w:rPrChange w:id="1246" w:author="Прокофьева Елена Геннадьевна" w:date="2017-06-21T11:28:00Z">
            <w:rPr/>
          </w:rPrChange>
        </w:rPr>
      </w:r>
      <w:r w:rsidR="00E551BE" w:rsidRPr="00E551BE">
        <w:rPr>
          <w:rPrChange w:id="1247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Fonts w:cs="Arial"/>
          <w:rPrChange w:id="1248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>4.2</w:t>
      </w:r>
      <w:r w:rsidR="00E551BE" w:rsidRPr="00E551BE">
        <w:rPr>
          <w:rPrChange w:id="1249" w:author="Прокофьева Елена Геннадьевна" w:date="2017-06-21T11:28:00Z">
            <w:rPr/>
          </w:rPrChange>
        </w:rPr>
        <w:fldChar w:fldCharType="end"/>
      </w:r>
      <w:r w:rsidRPr="00E551BE">
        <w:rPr>
          <w:rFonts w:cs="Arial"/>
          <w:rPrChange w:id="1250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 xml:space="preserve"> настоящего Договора осуществляет закупку без согласования, оборудование за счёт Генподрядчика меняется на согласованное с Заказчиком либо оплате не подлежит.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251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252" w:author="Прокофьева Елена Геннадьевна" w:date="2017-06-21T11:28:00Z">
            <w:rPr>
              <w:sz w:val="22"/>
              <w:szCs w:val="22"/>
            </w:rPr>
          </w:rPrChange>
        </w:rPr>
        <w:t>Претензии подлежат рассмотрению в течение 15 дней со дня получения.</w:t>
      </w:r>
    </w:p>
    <w:p w:rsidR="00235002" w:rsidRPr="00E551BE" w:rsidRDefault="00235002" w:rsidP="00235002">
      <w:pPr>
        <w:ind w:firstLine="426"/>
        <w:jc w:val="both"/>
        <w:rPr>
          <w:rPrChange w:id="1253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254" w:author="Прокофьева Елена Геннадьевна" w:date="2017-06-21T11:28:00Z">
            <w:rPr>
              <w:sz w:val="22"/>
              <w:szCs w:val="22"/>
            </w:rPr>
          </w:rPrChange>
        </w:rPr>
        <w:lastRenderedPageBreak/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E551BE">
        <w:rPr>
          <w:rPrChange w:id="1255" w:author="Прокофьева Елена Геннадьевна" w:date="2017-06-21T11:28:00Z">
            <w:rPr>
              <w:sz w:val="22"/>
              <w:szCs w:val="22"/>
            </w:rPr>
          </w:rPrChange>
        </w:rPr>
        <w:t>уменьшения</w:t>
      </w:r>
      <w:proofErr w:type="gramEnd"/>
      <w:r w:rsidRPr="00E551BE">
        <w:rPr>
          <w:rPrChange w:id="1256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таким образом сумм, подлежащих выплате Генподрядчику. Зачёт допускается не ранее истечения предусмотренного настоящей статьёй срока на рассмотрение претензии.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257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258" w:author="Прокофьева Елена Геннадьевна" w:date="2017-06-21T11:28:00Z">
            <w:rPr>
              <w:sz w:val="22"/>
              <w:szCs w:val="22"/>
            </w:rPr>
          </w:rPrChange>
        </w:rPr>
        <w:t>Неурегулированные споры и разногласия представляются на рассмотрение Арбитражного суда  Ярославской области.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259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260" w:author="Прокофьева Елена Геннадьевна" w:date="2017-06-21T11:28:00Z">
            <w:rPr>
              <w:sz w:val="22"/>
              <w:szCs w:val="22"/>
            </w:rPr>
          </w:rPrChange>
        </w:rPr>
        <w:t>К отношениям сторон по настоящему договору применяется законодательство Российской Федерации.</w:t>
      </w:r>
    </w:p>
    <w:p w:rsidR="00235002" w:rsidRPr="00E551BE" w:rsidRDefault="00235002" w:rsidP="00235002">
      <w:pPr>
        <w:jc w:val="center"/>
        <w:rPr>
          <w:b/>
          <w:rPrChange w:id="1261" w:author="Прокофьева Елена Геннадьевна" w:date="2017-06-21T11:28:00Z">
            <w:rPr>
              <w:b/>
              <w:sz w:val="22"/>
              <w:szCs w:val="22"/>
            </w:rPr>
          </w:rPrChange>
        </w:rPr>
      </w:pPr>
    </w:p>
    <w:p w:rsidR="00C07D8D" w:rsidRPr="00E551BE" w:rsidRDefault="00235002" w:rsidP="00C07D8D">
      <w:pPr>
        <w:pStyle w:val="aff9"/>
        <w:numPr>
          <w:ilvl w:val="0"/>
          <w:numId w:val="32"/>
        </w:numPr>
        <w:contextualSpacing/>
        <w:jc w:val="center"/>
        <w:rPr>
          <w:b/>
          <w:rPrChange w:id="1262" w:author="Прокофьева Елена Геннадьевна" w:date="2017-06-21T11:28:00Z">
            <w:rPr>
              <w:b/>
              <w:sz w:val="22"/>
              <w:szCs w:val="22"/>
            </w:rPr>
          </w:rPrChange>
        </w:rPr>
      </w:pPr>
      <w:r w:rsidRPr="00E551BE">
        <w:rPr>
          <w:b/>
          <w:rPrChange w:id="1263" w:author="Прокофьева Елена Геннадьевна" w:date="2017-06-21T11:28:00Z">
            <w:rPr>
              <w:b/>
              <w:sz w:val="22"/>
              <w:szCs w:val="22"/>
            </w:rPr>
          </w:rPrChange>
        </w:rPr>
        <w:t>Прочие условия</w:t>
      </w:r>
    </w:p>
    <w:p w:rsidR="00235002" w:rsidRPr="00E551BE" w:rsidRDefault="00235002" w:rsidP="00235002">
      <w:pPr>
        <w:jc w:val="center"/>
        <w:rPr>
          <w:b/>
          <w:rPrChange w:id="1264" w:author="Прокофьева Елена Геннадьевна" w:date="2017-06-21T11:28:00Z">
            <w:rPr>
              <w:b/>
              <w:sz w:val="22"/>
              <w:szCs w:val="22"/>
            </w:rPr>
          </w:rPrChange>
        </w:rPr>
      </w:pPr>
    </w:p>
    <w:p w:rsidR="00C07D8D" w:rsidRPr="00E551BE" w:rsidRDefault="00235002" w:rsidP="00C07D8D">
      <w:pPr>
        <w:pStyle w:val="aff9"/>
        <w:numPr>
          <w:ilvl w:val="1"/>
          <w:numId w:val="32"/>
        </w:numPr>
        <w:autoSpaceDE w:val="0"/>
        <w:autoSpaceDN w:val="0"/>
        <w:adjustRightInd w:val="0"/>
        <w:ind w:left="0" w:firstLine="426"/>
        <w:contextualSpacing/>
        <w:jc w:val="both"/>
        <w:rPr>
          <w:rFonts w:cs="Arial"/>
          <w:rPrChange w:id="1265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</w:pPr>
      <w:r w:rsidRPr="00E551BE">
        <w:rPr>
          <w:rFonts w:cs="Arial"/>
          <w:rPrChange w:id="1266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>Условия настоящего Договора являются конфиденциальными и Стороны обязуются не разглашать его условия, как в течение срока его действия, так и в последующие 2 года с момента прекращения его действия, за исключением разглашения его условий по обоснованным и законным требованиям лиц, указанных в п.</w:t>
      </w:r>
      <w:r w:rsidR="00E551BE" w:rsidRPr="00E551BE">
        <w:rPr>
          <w:rPrChange w:id="1267" w:author="Прокофьева Елена Геннадьевна" w:date="2017-06-21T11:28:00Z">
            <w:rPr/>
          </w:rPrChange>
        </w:rPr>
        <w:fldChar w:fldCharType="begin"/>
      </w:r>
      <w:r w:rsidR="00E551BE" w:rsidRPr="00E551BE">
        <w:rPr>
          <w:rPrChange w:id="1268" w:author="Прокофьева Елена Геннадьевна" w:date="2017-06-21T11:28:00Z">
            <w:rPr/>
          </w:rPrChange>
        </w:rPr>
        <w:instrText xml:space="preserve"> REF _Ref472002210 \r \h  \* MERGEFORMAT </w:instrText>
      </w:r>
      <w:r w:rsidR="00E551BE" w:rsidRPr="00E551BE">
        <w:rPr>
          <w:rPrChange w:id="1269" w:author="Прокофьева Елена Геннадьевна" w:date="2017-06-21T11:28:00Z">
            <w:rPr/>
          </w:rPrChange>
        </w:rPr>
      </w:r>
      <w:r w:rsidR="00E551BE" w:rsidRPr="00E551BE">
        <w:rPr>
          <w:rPrChange w:id="1270" w:author="Прокофьева Елена Геннадьевна" w:date="2017-06-21T11:28:00Z">
            <w:rPr/>
          </w:rPrChange>
        </w:rPr>
        <w:fldChar w:fldCharType="separate"/>
      </w:r>
      <w:r w:rsidRPr="00E551BE">
        <w:rPr>
          <w:rFonts w:cs="Arial"/>
          <w:rPrChange w:id="1271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>13.4</w:t>
      </w:r>
      <w:r w:rsidR="00E551BE" w:rsidRPr="00E551BE">
        <w:rPr>
          <w:rPrChange w:id="1272" w:author="Прокофьева Елена Геннадьевна" w:date="2017-06-21T11:28:00Z">
            <w:rPr/>
          </w:rPrChange>
        </w:rPr>
        <w:fldChar w:fldCharType="end"/>
      </w:r>
      <w:r w:rsidRPr="00E551BE">
        <w:rPr>
          <w:rFonts w:cs="Arial"/>
          <w:rPrChange w:id="1273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 xml:space="preserve"> настоящего Договора.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autoSpaceDE w:val="0"/>
        <w:autoSpaceDN w:val="0"/>
        <w:adjustRightInd w:val="0"/>
        <w:ind w:left="0" w:firstLine="426"/>
        <w:contextualSpacing/>
        <w:jc w:val="both"/>
        <w:rPr>
          <w:rFonts w:cs="Arial"/>
          <w:rPrChange w:id="1274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</w:pPr>
      <w:proofErr w:type="gramStart"/>
      <w:r w:rsidRPr="00E551BE">
        <w:rPr>
          <w:rFonts w:cs="Arial"/>
          <w:rPrChange w:id="1275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>Если иное не будет установлено соглашением Сторон, то конфиденциальными являются все получаемые Генподрядчиком и Заказчиком друг от друга в процессе исполнения Договора сведения, за исключением тех, которые без участия этих Сторон были или будут опубликованы или распространены в официальных (служебных) источниках, либо стали или станут известны от третьих лиц без участия Сторон.</w:t>
      </w:r>
      <w:proofErr w:type="gramEnd"/>
    </w:p>
    <w:p w:rsidR="00C07D8D" w:rsidRPr="00E551BE" w:rsidRDefault="00235002" w:rsidP="00C07D8D">
      <w:pPr>
        <w:pStyle w:val="aff9"/>
        <w:numPr>
          <w:ilvl w:val="1"/>
          <w:numId w:val="32"/>
        </w:numPr>
        <w:autoSpaceDE w:val="0"/>
        <w:autoSpaceDN w:val="0"/>
        <w:adjustRightInd w:val="0"/>
        <w:ind w:left="0" w:firstLine="426"/>
        <w:contextualSpacing/>
        <w:jc w:val="both"/>
        <w:rPr>
          <w:rFonts w:cs="Arial"/>
          <w:rPrChange w:id="1276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</w:pPr>
      <w:r w:rsidRPr="00E551BE">
        <w:rPr>
          <w:rFonts w:cs="Arial"/>
          <w:rPrChange w:id="1277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>Генподрядчик не должен без предварительного письменного согласия Заказчика использовать какие-либо конфиденциальные сведения, кроме как в целях реализации Договора.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autoSpaceDE w:val="0"/>
        <w:autoSpaceDN w:val="0"/>
        <w:adjustRightInd w:val="0"/>
        <w:ind w:left="0" w:firstLine="426"/>
        <w:contextualSpacing/>
        <w:jc w:val="both"/>
        <w:rPr>
          <w:rFonts w:cs="Arial"/>
          <w:rPrChange w:id="1278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</w:pPr>
      <w:bookmarkStart w:id="1279" w:name="_Ref472002210"/>
      <w:r w:rsidRPr="00E551BE">
        <w:rPr>
          <w:rFonts w:cs="Arial"/>
          <w:rPrChange w:id="1280" w:author="Прокофьева Елена Геннадьевна" w:date="2017-06-21T11:28:00Z">
            <w:rPr>
              <w:rFonts w:cs="Arial"/>
              <w:sz w:val="22"/>
              <w:szCs w:val="22"/>
            </w:rPr>
          </w:rPrChange>
        </w:rPr>
        <w:t>Не считается разглашением условия настоящего Договора сообщение части его условий Субподрядчикам, организациям авторского надзора, налоговым органам, органам архитектурно-строительного надзора, а также иным органам в соответствии с действующим законодательством.</w:t>
      </w:r>
      <w:bookmarkEnd w:id="1279"/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281" w:author="Прокофьева Елена Геннадьевна" w:date="2017-06-21T11:28:00Z">
            <w:rPr>
              <w:sz w:val="22"/>
              <w:szCs w:val="22"/>
            </w:rPr>
          </w:rPrChange>
        </w:rPr>
      </w:pPr>
      <w:proofErr w:type="gramStart"/>
      <w:r w:rsidRPr="00E551BE">
        <w:rPr>
          <w:rPrChange w:id="1282" w:author="Прокофьева Елена Геннадьевна" w:date="2017-06-21T11:28:00Z">
            <w:rPr>
              <w:sz w:val="22"/>
              <w:szCs w:val="22"/>
            </w:rPr>
          </w:rPrChange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</w:t>
      </w:r>
      <w:proofErr w:type="gramEnd"/>
      <w:r w:rsidRPr="00E551BE">
        <w:rPr>
          <w:rPrChange w:id="1283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235002" w:rsidRPr="00E551BE" w:rsidRDefault="00235002" w:rsidP="00235002">
      <w:pPr>
        <w:ind w:firstLine="426"/>
        <w:jc w:val="both"/>
        <w:rPr>
          <w:rPrChange w:id="1284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285" w:author="Прокофьева Елена Геннадьевна" w:date="2017-06-21T11:28:00Z">
            <w:rPr>
              <w:sz w:val="22"/>
              <w:szCs w:val="22"/>
            </w:rPr>
          </w:rPrChange>
        </w:rPr>
        <w:t>Если эти обстоятельства будут продолжаться более 90 дней, то Заказчик и Генподрядчик имеют право отказаться от дальнейшего исполнения обязательств по Договору.</w:t>
      </w:r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firstLine="426"/>
        <w:contextualSpacing/>
        <w:jc w:val="both"/>
        <w:rPr>
          <w:rPrChange w:id="1286" w:author="Прокофьева Елена Геннадьевна" w:date="2017-06-21T11:28:00Z">
            <w:rPr>
              <w:sz w:val="22"/>
              <w:szCs w:val="22"/>
            </w:rPr>
          </w:rPrChange>
        </w:rPr>
      </w:pPr>
      <w:proofErr w:type="gramStart"/>
      <w:r w:rsidRPr="00E551BE">
        <w:rPr>
          <w:rPrChange w:id="1287" w:author="Прокофьева Елена Геннадьевна" w:date="2017-06-21T11:28:00Z">
            <w:rPr>
              <w:sz w:val="22"/>
              <w:szCs w:val="22"/>
            </w:rPr>
          </w:rPrChange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  <w:proofErr w:type="gramEnd"/>
    </w:p>
    <w:p w:rsidR="00C07D8D" w:rsidRPr="00E551BE" w:rsidRDefault="00235002" w:rsidP="00C07D8D">
      <w:pPr>
        <w:pStyle w:val="aff9"/>
        <w:numPr>
          <w:ilvl w:val="1"/>
          <w:numId w:val="32"/>
        </w:numPr>
        <w:ind w:left="0" w:right="125" w:firstLine="426"/>
        <w:contextualSpacing/>
        <w:jc w:val="both"/>
        <w:rPr>
          <w:rPrChange w:id="1288" w:author="Прокофьева Елена Геннадьевна" w:date="2017-06-21T11:28:00Z">
            <w:rPr>
              <w:sz w:val="22"/>
              <w:szCs w:val="22"/>
            </w:rPr>
          </w:rPrChange>
        </w:rPr>
      </w:pPr>
      <w:proofErr w:type="gramStart"/>
      <w:r w:rsidRPr="00E551BE">
        <w:rPr>
          <w:rPrChange w:id="1289" w:author="Прокофьева Елена Геннадьевна" w:date="2017-06-21T11:28:00Z">
            <w:rPr>
              <w:sz w:val="22"/>
              <w:szCs w:val="22"/>
            </w:rPr>
          </w:rPrChange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35002" w:rsidRPr="00E551BE" w:rsidRDefault="00235002" w:rsidP="00235002">
      <w:pPr>
        <w:ind w:right="125" w:firstLine="426"/>
        <w:jc w:val="both"/>
        <w:rPr>
          <w:rPrChange w:id="1290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291" w:author="Прокофьева Елена Геннадьевна" w:date="2017-06-21T11:28:00Z">
            <w:rPr>
              <w:sz w:val="22"/>
              <w:szCs w:val="22"/>
            </w:rPr>
          </w:rPrChange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235002" w:rsidRPr="00E551BE" w:rsidRDefault="00235002" w:rsidP="00235002">
      <w:pPr>
        <w:ind w:right="125" w:firstLine="426"/>
        <w:jc w:val="both"/>
        <w:rPr>
          <w:rPrChange w:id="1292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293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E551BE">
        <w:rPr>
          <w:rPrChange w:id="1294" w:author="Прокофьева Елена Геннадьевна" w:date="2017-06-21T11:28:00Z">
            <w:rPr>
              <w:sz w:val="22"/>
              <w:szCs w:val="22"/>
            </w:rPr>
          </w:rPrChange>
        </w:rPr>
        <w:t>с даты получения</w:t>
      </w:r>
      <w:proofErr w:type="gramEnd"/>
      <w:r w:rsidRPr="00E551BE">
        <w:rPr>
          <w:rPrChange w:id="1295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письменного уведомления.</w:t>
      </w:r>
    </w:p>
    <w:p w:rsidR="00235002" w:rsidRPr="00E551BE" w:rsidRDefault="00235002" w:rsidP="00235002">
      <w:pPr>
        <w:ind w:right="125" w:firstLine="426"/>
        <w:jc w:val="both"/>
        <w:rPr>
          <w:rPrChange w:id="1296" w:author="Прокофьева Елена Геннадьевна" w:date="2017-06-21T11:28:00Z">
            <w:rPr>
              <w:sz w:val="22"/>
              <w:szCs w:val="22"/>
            </w:rPr>
          </w:rPrChange>
        </w:rPr>
      </w:pPr>
      <w:proofErr w:type="gramStart"/>
      <w:r w:rsidRPr="00E551BE">
        <w:rPr>
          <w:rPrChange w:id="1297" w:author="Прокофьева Елена Геннадьевна" w:date="2017-06-21T11:28:00Z">
            <w:rPr>
              <w:sz w:val="22"/>
              <w:szCs w:val="22"/>
            </w:rPr>
          </w:rPrChange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235002" w:rsidRPr="00E551BE" w:rsidRDefault="00235002" w:rsidP="00235002">
      <w:pPr>
        <w:widowControl w:val="0"/>
        <w:autoSpaceDE w:val="0"/>
        <w:autoSpaceDN w:val="0"/>
        <w:adjustRightInd w:val="0"/>
        <w:ind w:firstLine="426"/>
        <w:jc w:val="both"/>
        <w:rPr>
          <w:rPrChange w:id="1298" w:author="Прокофьева Елена Геннадьевна" w:date="2017-06-21T11:28:00Z">
            <w:rPr>
              <w:sz w:val="22"/>
              <w:szCs w:val="22"/>
            </w:rPr>
          </w:rPrChange>
        </w:rPr>
      </w:pPr>
      <w:r w:rsidRPr="00E551BE">
        <w:rPr>
          <w:rPrChange w:id="1299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В случае нарушения одной стороной обязательств воздерживаться от запрещенных в настоящей статье </w:t>
      </w:r>
      <w:r w:rsidRPr="00E551BE">
        <w:rPr>
          <w:rPrChange w:id="1300" w:author="Прокофьева Елена Геннадьевна" w:date="2017-06-21T11:28:00Z">
            <w:rPr>
              <w:sz w:val="22"/>
              <w:szCs w:val="22"/>
            </w:rPr>
          </w:rPrChange>
        </w:rPr>
        <w:lastRenderedPageBreak/>
        <w:t xml:space="preserve">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E551BE">
        <w:rPr>
          <w:rPrChange w:id="1301" w:author="Прокофьева Елена Геннадьевна" w:date="2017-06-21T11:28:00Z">
            <w:rPr>
              <w:sz w:val="22"/>
              <w:szCs w:val="22"/>
            </w:rPr>
          </w:rPrChange>
        </w:rPr>
        <w:t>был</w:t>
      </w:r>
      <w:proofErr w:type="gramEnd"/>
      <w:r w:rsidRPr="00E551BE">
        <w:rPr>
          <w:rPrChange w:id="1302" w:author="Прокофьева Елена Геннадьевна" w:date="2017-06-21T11:28:00Z">
            <w:rPr>
              <w:sz w:val="22"/>
              <w:szCs w:val="22"/>
            </w:rPr>
          </w:rPrChange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5040ED" w:rsidRPr="00E551BE" w:rsidRDefault="005040ED" w:rsidP="005040ED">
      <w:pPr>
        <w:pStyle w:val="1"/>
        <w:suppressAutoHyphens/>
        <w:ind w:left="284"/>
        <w:jc w:val="center"/>
        <w:rPr>
          <w:rFonts w:ascii="Times New Roman" w:hAnsi="Times New Roman" w:cs="Times New Roman"/>
          <w:sz w:val="24"/>
          <w:szCs w:val="24"/>
          <w:rPrChange w:id="1303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E551BE">
        <w:rPr>
          <w:rFonts w:ascii="Times New Roman" w:hAnsi="Times New Roman" w:cs="Times New Roman"/>
          <w:sz w:val="24"/>
          <w:szCs w:val="24"/>
          <w:rPrChange w:id="1304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>Статья 1</w:t>
      </w:r>
      <w:r w:rsidR="00235002" w:rsidRPr="00E551BE">
        <w:rPr>
          <w:rFonts w:ascii="Times New Roman" w:hAnsi="Times New Roman" w:cs="Times New Roman"/>
          <w:sz w:val="24"/>
          <w:szCs w:val="24"/>
          <w:rPrChange w:id="1305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>4</w:t>
      </w:r>
      <w:r w:rsidRPr="00E551BE">
        <w:rPr>
          <w:rFonts w:ascii="Times New Roman" w:hAnsi="Times New Roman" w:cs="Times New Roman"/>
          <w:sz w:val="24"/>
          <w:szCs w:val="24"/>
          <w:rPrChange w:id="1306" w:author="Прокофьева Елена Геннадьевна" w:date="2017-06-21T11:28:00Z">
            <w:rPr>
              <w:rFonts w:ascii="Times New Roman" w:hAnsi="Times New Roman" w:cs="Times New Roman"/>
              <w:sz w:val="24"/>
              <w:szCs w:val="24"/>
            </w:rPr>
          </w:rPrChange>
        </w:rPr>
        <w:t>.  Заключительные положения.</w:t>
      </w:r>
    </w:p>
    <w:p w:rsidR="005040ED" w:rsidRPr="00E551BE" w:rsidRDefault="005040ED" w:rsidP="005040ED">
      <w:pPr>
        <w:suppressAutoHyphens/>
        <w:ind w:firstLine="284"/>
        <w:jc w:val="both"/>
        <w:rPr>
          <w:rPrChange w:id="1307" w:author="Прокофьева Елена Геннадьевна" w:date="2017-06-21T11:28:00Z">
            <w:rPr/>
          </w:rPrChange>
        </w:rPr>
      </w:pPr>
      <w:r w:rsidRPr="00E551BE">
        <w:rPr>
          <w:rPrChange w:id="1308" w:author="Прокофьева Елена Геннадьевна" w:date="2017-06-21T11:28:00Z">
            <w:rPr/>
          </w:rPrChange>
        </w:rPr>
        <w:t>1</w:t>
      </w:r>
      <w:r w:rsidR="00235002" w:rsidRPr="00E551BE">
        <w:rPr>
          <w:rPrChange w:id="1309" w:author="Прокофьева Елена Геннадьевна" w:date="2017-06-21T11:28:00Z">
            <w:rPr/>
          </w:rPrChange>
        </w:rPr>
        <w:t>4</w:t>
      </w:r>
      <w:r w:rsidRPr="00E551BE">
        <w:rPr>
          <w:rPrChange w:id="1310" w:author="Прокофьева Елена Геннадьевна" w:date="2017-06-21T11:28:00Z">
            <w:rPr/>
          </w:rPrChange>
        </w:rPr>
        <w:t>.1Изменения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частью и имеют юридическую силу только в том случае, если они оформлены в письменном виде и подписаны обеими Сторонами.</w:t>
      </w:r>
    </w:p>
    <w:p w:rsidR="005040ED" w:rsidRPr="00E551BE" w:rsidRDefault="005040ED" w:rsidP="005040ED">
      <w:pPr>
        <w:suppressAutoHyphens/>
        <w:ind w:firstLine="284"/>
        <w:jc w:val="both"/>
        <w:rPr>
          <w:rPrChange w:id="1311" w:author="Прокофьева Елена Геннадьевна" w:date="2017-06-21T11:28:00Z">
            <w:rPr/>
          </w:rPrChange>
        </w:rPr>
      </w:pPr>
      <w:r w:rsidRPr="00E551BE">
        <w:rPr>
          <w:rPrChange w:id="1312" w:author="Прокофьева Елена Геннадьевна" w:date="2017-06-21T11:28:00Z">
            <w:rPr/>
          </w:rPrChange>
        </w:rPr>
        <w:t>1</w:t>
      </w:r>
      <w:r w:rsidR="00235002" w:rsidRPr="00E551BE">
        <w:rPr>
          <w:rPrChange w:id="1313" w:author="Прокофьева Елена Геннадьевна" w:date="2017-06-21T11:28:00Z">
            <w:rPr/>
          </w:rPrChange>
        </w:rPr>
        <w:t>4</w:t>
      </w:r>
      <w:r w:rsidRPr="00E551BE">
        <w:rPr>
          <w:rPrChange w:id="1314" w:author="Прокофьева Елена Геннадьевна" w:date="2017-06-21T11:28:00Z">
            <w:rPr/>
          </w:rPrChange>
        </w:rPr>
        <w:t>.</w:t>
      </w:r>
      <w:r w:rsidR="00235002" w:rsidRPr="00E551BE">
        <w:rPr>
          <w:rPrChange w:id="1315" w:author="Прокофьева Елена Геннадьевна" w:date="2017-06-21T11:28:00Z">
            <w:rPr/>
          </w:rPrChange>
        </w:rPr>
        <w:t>2</w:t>
      </w:r>
      <w:r w:rsidRPr="00E551BE">
        <w:rPr>
          <w:rPrChange w:id="1316" w:author="Прокофьева Елена Геннадьевна" w:date="2017-06-21T11:28:00Z">
            <w:rPr/>
          </w:rPrChange>
        </w:rPr>
        <w:t>Настоящий Договор составлен в 2-х экземплярах, имеющих одинаковую юридическую силу.</w:t>
      </w:r>
    </w:p>
    <w:p w:rsidR="005141F9" w:rsidRPr="00E551BE" w:rsidRDefault="005141F9" w:rsidP="005040ED">
      <w:pPr>
        <w:shd w:val="clear" w:color="auto" w:fill="FFFFFF"/>
        <w:ind w:firstLine="284"/>
        <w:jc w:val="both"/>
        <w:rPr>
          <w:b/>
          <w:rPrChange w:id="1317" w:author="Прокофьева Елена Геннадьевна" w:date="2017-06-21T11:28:00Z">
            <w:rPr>
              <w:b/>
            </w:rPr>
          </w:rPrChange>
        </w:rPr>
      </w:pPr>
    </w:p>
    <w:p w:rsidR="005141F9" w:rsidRPr="00E551BE" w:rsidRDefault="005141F9" w:rsidP="005141F9">
      <w:pPr>
        <w:shd w:val="clear" w:color="auto" w:fill="FFFFFF"/>
        <w:ind w:firstLine="340"/>
        <w:jc w:val="both"/>
        <w:rPr>
          <w:b/>
          <w:rPrChange w:id="1318" w:author="Прокофьева Елена Геннадьевна" w:date="2017-06-21T11:28:00Z">
            <w:rPr>
              <w:b/>
            </w:rPr>
          </w:rPrChange>
        </w:rPr>
      </w:pPr>
      <w:r w:rsidRPr="00E551BE">
        <w:rPr>
          <w:b/>
          <w:rPrChange w:id="1319" w:author="Прокофьева Елена Геннадьевна" w:date="2017-06-21T11:28:00Z">
            <w:rPr>
              <w:b/>
            </w:rPr>
          </w:rPrChange>
        </w:rPr>
        <w:t>Приложения:</w:t>
      </w:r>
    </w:p>
    <w:p w:rsidR="005141F9" w:rsidRPr="00E551BE" w:rsidRDefault="005141F9" w:rsidP="00533D4F">
      <w:pPr>
        <w:numPr>
          <w:ilvl w:val="1"/>
          <w:numId w:val="5"/>
        </w:numPr>
        <w:shd w:val="clear" w:color="auto" w:fill="FFFFFF"/>
        <w:jc w:val="both"/>
        <w:rPr>
          <w:spacing w:val="-14"/>
          <w:rPrChange w:id="1320" w:author="Прокофьева Елена Геннадьевна" w:date="2017-06-21T11:28:00Z">
            <w:rPr>
              <w:spacing w:val="-14"/>
            </w:rPr>
          </w:rPrChange>
        </w:rPr>
      </w:pPr>
      <w:r w:rsidRPr="00E551BE">
        <w:rPr>
          <w:spacing w:val="-14"/>
          <w:rPrChange w:id="1321" w:author="Прокофьева Елена Геннадьевна" w:date="2017-06-21T11:28:00Z">
            <w:rPr>
              <w:spacing w:val="-14"/>
            </w:rPr>
          </w:rPrChange>
        </w:rPr>
        <w:t>Протокол согласования договорной цены.</w:t>
      </w:r>
    </w:p>
    <w:p w:rsidR="005141F9" w:rsidRPr="00E551BE" w:rsidRDefault="005141F9" w:rsidP="00533D4F">
      <w:pPr>
        <w:numPr>
          <w:ilvl w:val="1"/>
          <w:numId w:val="5"/>
        </w:numPr>
        <w:shd w:val="clear" w:color="auto" w:fill="FFFFFF"/>
        <w:jc w:val="both"/>
        <w:rPr>
          <w:spacing w:val="-14"/>
          <w:rPrChange w:id="1322" w:author="Прокофьева Елена Геннадьевна" w:date="2017-06-21T11:28:00Z">
            <w:rPr>
              <w:spacing w:val="-14"/>
            </w:rPr>
          </w:rPrChange>
        </w:rPr>
      </w:pPr>
      <w:r w:rsidRPr="00E551BE">
        <w:rPr>
          <w:spacing w:val="-14"/>
          <w:rPrChange w:id="1323" w:author="Прокофьева Елена Геннадьевна" w:date="2017-06-21T11:28:00Z">
            <w:rPr>
              <w:spacing w:val="-14"/>
            </w:rPr>
          </w:rPrChange>
        </w:rPr>
        <w:t>График производства работ и освоения средств</w:t>
      </w:r>
    </w:p>
    <w:p w:rsidR="003F2BE3" w:rsidRPr="00E551BE" w:rsidRDefault="00ED347D">
      <w:pPr>
        <w:numPr>
          <w:ilvl w:val="1"/>
          <w:numId w:val="5"/>
        </w:numPr>
        <w:shd w:val="clear" w:color="auto" w:fill="FFFFFF"/>
        <w:jc w:val="both"/>
        <w:rPr>
          <w:spacing w:val="-14"/>
          <w:rPrChange w:id="1324" w:author="Прокофьева Елена Геннадьевна" w:date="2017-06-21T11:28:00Z">
            <w:rPr>
              <w:spacing w:val="-14"/>
            </w:rPr>
          </w:rPrChange>
        </w:rPr>
      </w:pPr>
      <w:r w:rsidRPr="00E551BE">
        <w:rPr>
          <w:rPrChange w:id="1325" w:author="Прокофьева Елена Геннадьевна" w:date="2017-06-21T11:28:00Z">
            <w:rPr/>
          </w:rPrChange>
        </w:rPr>
        <w:t>График погашения авансовых платежей</w:t>
      </w:r>
    </w:p>
    <w:p w:rsidR="004954DE" w:rsidRPr="00E551BE" w:rsidRDefault="004954DE" w:rsidP="004954DE">
      <w:pPr>
        <w:numPr>
          <w:ilvl w:val="1"/>
          <w:numId w:val="5"/>
        </w:numPr>
        <w:jc w:val="both"/>
        <w:rPr>
          <w:rPrChange w:id="1326" w:author="Прокофьева Елена Геннадьевна" w:date="2017-06-21T11:28:00Z">
            <w:rPr/>
          </w:rPrChange>
        </w:rPr>
      </w:pPr>
      <w:r w:rsidRPr="00E551BE">
        <w:rPr>
          <w:rPrChange w:id="1327" w:author="Прокофьева Елена Геннадьевна" w:date="2017-06-21T11:28:00Z">
            <w:rPr/>
          </w:rPrChange>
        </w:rPr>
        <w:t>Форма отчёта о внесённых в проекты изменениях</w:t>
      </w:r>
    </w:p>
    <w:p w:rsidR="00ED347D" w:rsidRPr="00E551BE" w:rsidRDefault="004954DE" w:rsidP="004954DE">
      <w:pPr>
        <w:numPr>
          <w:ilvl w:val="1"/>
          <w:numId w:val="5"/>
        </w:numPr>
        <w:shd w:val="clear" w:color="auto" w:fill="FFFFFF"/>
        <w:jc w:val="both"/>
        <w:rPr>
          <w:rPrChange w:id="1328" w:author="Прокофьева Елена Геннадьевна" w:date="2017-06-21T11:28:00Z">
            <w:rPr/>
          </w:rPrChange>
        </w:rPr>
      </w:pPr>
      <w:r w:rsidRPr="00E551BE">
        <w:rPr>
          <w:rPrChange w:id="1329" w:author="Прокофьева Елена Геннадьевна" w:date="2017-06-21T11:28:00Z">
            <w:rPr/>
          </w:rPrChange>
        </w:rPr>
        <w:t>Форма спецификации</w:t>
      </w:r>
    </w:p>
    <w:p w:rsidR="00ED347D" w:rsidRPr="00E551BE" w:rsidRDefault="004954DE" w:rsidP="004954DE">
      <w:pPr>
        <w:numPr>
          <w:ilvl w:val="1"/>
          <w:numId w:val="5"/>
        </w:numPr>
        <w:shd w:val="clear" w:color="auto" w:fill="FFFFFF"/>
        <w:jc w:val="both"/>
        <w:rPr>
          <w:spacing w:val="-14"/>
          <w:rPrChange w:id="1330" w:author="Прокофьева Елена Геннадьевна" w:date="2017-06-21T11:28:00Z">
            <w:rPr>
              <w:spacing w:val="-14"/>
            </w:rPr>
          </w:rPrChange>
        </w:rPr>
      </w:pPr>
      <w:r w:rsidRPr="00E551BE">
        <w:rPr>
          <w:spacing w:val="-14"/>
          <w:rPrChange w:id="1331" w:author="Прокофьева Елена Геннадьевна" w:date="2017-06-21T11:28:00Z">
            <w:rPr>
              <w:spacing w:val="-14"/>
            </w:rPr>
          </w:rPrChange>
        </w:rPr>
        <w:t>Состав проектной документации по видеонаблюдению</w:t>
      </w:r>
    </w:p>
    <w:p w:rsidR="004954DE" w:rsidRPr="00E551BE" w:rsidRDefault="004954DE" w:rsidP="004954DE">
      <w:pPr>
        <w:numPr>
          <w:ilvl w:val="1"/>
          <w:numId w:val="5"/>
        </w:numPr>
        <w:shd w:val="clear" w:color="auto" w:fill="FFFFFF"/>
        <w:jc w:val="both"/>
        <w:rPr>
          <w:spacing w:val="-14"/>
          <w:rPrChange w:id="1332" w:author="Прокофьева Елена Геннадьевна" w:date="2017-06-21T11:28:00Z">
            <w:rPr>
              <w:spacing w:val="-14"/>
            </w:rPr>
          </w:rPrChange>
        </w:rPr>
      </w:pPr>
      <w:r w:rsidRPr="00E551BE">
        <w:rPr>
          <w:spacing w:val="-14"/>
          <w:rPrChange w:id="1333" w:author="Прокофьева Елена Геннадьевна" w:date="2017-06-21T11:28:00Z">
            <w:rPr>
              <w:spacing w:val="-14"/>
            </w:rPr>
          </w:rPrChange>
        </w:rPr>
        <w:t>Требования к передаче документации</w:t>
      </w:r>
    </w:p>
    <w:p w:rsidR="004954DE" w:rsidRPr="00E551BE" w:rsidRDefault="004954DE" w:rsidP="004954DE">
      <w:pPr>
        <w:numPr>
          <w:ilvl w:val="1"/>
          <w:numId w:val="5"/>
        </w:numPr>
        <w:suppressAutoHyphens/>
        <w:jc w:val="both"/>
        <w:rPr>
          <w:rPrChange w:id="1334" w:author="Прокофьева Елена Геннадьевна" w:date="2017-06-21T11:28:00Z">
            <w:rPr/>
          </w:rPrChange>
        </w:rPr>
      </w:pPr>
      <w:r w:rsidRPr="00E551BE">
        <w:rPr>
          <w:rPrChange w:id="1335" w:author="Прокофьева Елена Геннадьевна" w:date="2017-06-21T11:28:00Z">
            <w:rPr/>
          </w:rPrChange>
        </w:rPr>
        <w:t>Форма отчета о ходе выполнения проектных работ</w:t>
      </w:r>
    </w:p>
    <w:p w:rsidR="004954DE" w:rsidRPr="00E551BE" w:rsidRDefault="004954DE" w:rsidP="004954DE">
      <w:pPr>
        <w:numPr>
          <w:ilvl w:val="1"/>
          <w:numId w:val="5"/>
        </w:numPr>
        <w:shd w:val="clear" w:color="auto" w:fill="FFFFFF"/>
        <w:jc w:val="both"/>
        <w:rPr>
          <w:spacing w:val="-14"/>
          <w:rPrChange w:id="1336" w:author="Прокофьева Елена Геннадьевна" w:date="2017-06-21T11:28:00Z">
            <w:rPr>
              <w:spacing w:val="-14"/>
            </w:rPr>
          </w:rPrChange>
        </w:rPr>
      </w:pPr>
      <w:r w:rsidRPr="00E551BE">
        <w:rPr>
          <w:spacing w:val="-14"/>
          <w:rPrChange w:id="1337" w:author="Прокофьева Елена Геннадьевна" w:date="2017-06-21T11:28:00Z">
            <w:rPr>
              <w:spacing w:val="-14"/>
            </w:rPr>
          </w:rPrChange>
        </w:rPr>
        <w:t>Комплексное задание №24-14-К от 06.06.2017</w:t>
      </w:r>
    </w:p>
    <w:p w:rsidR="00235002" w:rsidRPr="00E551BE" w:rsidRDefault="00235002" w:rsidP="004954DE">
      <w:pPr>
        <w:numPr>
          <w:ilvl w:val="1"/>
          <w:numId w:val="5"/>
        </w:numPr>
        <w:shd w:val="clear" w:color="auto" w:fill="FFFFFF"/>
        <w:jc w:val="both"/>
        <w:rPr>
          <w:spacing w:val="-14"/>
          <w:rPrChange w:id="1338" w:author="Прокофьева Елена Геннадьевна" w:date="2017-06-21T11:28:00Z">
            <w:rPr>
              <w:spacing w:val="-14"/>
            </w:rPr>
          </w:rPrChange>
        </w:rPr>
      </w:pPr>
      <w:r w:rsidRPr="00E551BE">
        <w:rPr>
          <w:spacing w:val="-14"/>
          <w:rPrChange w:id="1339" w:author="Прокофьева Елена Геннадьевна" w:date="2017-06-21T11:28:00Z">
            <w:rPr>
              <w:spacing w:val="-14"/>
            </w:rPr>
          </w:rPrChange>
        </w:rPr>
        <w:t>Шкала штрафных санкций</w:t>
      </w:r>
    </w:p>
    <w:p w:rsidR="00235002" w:rsidRPr="00E551BE" w:rsidRDefault="00235002" w:rsidP="004954DE">
      <w:pPr>
        <w:numPr>
          <w:ilvl w:val="1"/>
          <w:numId w:val="5"/>
        </w:numPr>
        <w:shd w:val="clear" w:color="auto" w:fill="FFFFFF"/>
        <w:jc w:val="both"/>
        <w:rPr>
          <w:spacing w:val="-14"/>
          <w:rPrChange w:id="1340" w:author="Прокофьева Елена Геннадьевна" w:date="2017-06-21T11:28:00Z">
            <w:rPr>
              <w:spacing w:val="-14"/>
            </w:rPr>
          </w:rPrChange>
        </w:rPr>
      </w:pPr>
      <w:r w:rsidRPr="00E551BE">
        <w:rPr>
          <w:spacing w:val="-14"/>
          <w:rPrChange w:id="1341" w:author="Прокофьева Елена Геннадьевна" w:date="2017-06-21T11:28:00Z">
            <w:rPr>
              <w:spacing w:val="-14"/>
            </w:rPr>
          </w:rPrChange>
        </w:rPr>
        <w:t>Форма отчета об исполнении договора</w:t>
      </w:r>
    </w:p>
    <w:p w:rsidR="00E14FE9" w:rsidRPr="00E551BE" w:rsidRDefault="00E14FE9" w:rsidP="00B46732">
      <w:pPr>
        <w:suppressAutoHyphens/>
        <w:ind w:left="1440"/>
        <w:jc w:val="both"/>
        <w:rPr>
          <w:rPrChange w:id="1342" w:author="Прокофьева Елена Геннадьевна" w:date="2017-06-21T11:28:00Z">
            <w:rPr/>
          </w:rPrChange>
        </w:rPr>
      </w:pPr>
    </w:p>
    <w:tbl>
      <w:tblPr>
        <w:tblpPr w:leftFromText="180" w:rightFromText="180" w:vertAnchor="text" w:horzAnchor="margin" w:tblpY="1264"/>
        <w:tblW w:w="10137" w:type="dxa"/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E551BE" w:rsidRPr="00E551BE" w:rsidTr="005A4882">
        <w:trPr>
          <w:trHeight w:val="1305"/>
        </w:trPr>
        <w:tc>
          <w:tcPr>
            <w:tcW w:w="5211" w:type="dxa"/>
          </w:tcPr>
          <w:p w:rsidR="005A4882" w:rsidRPr="00E551BE" w:rsidRDefault="005A4882" w:rsidP="005A4882">
            <w:pPr>
              <w:rPr>
                <w:rPrChange w:id="1343" w:author="Прокофьева Елена Геннадьевна" w:date="2017-06-21T11:28:00Z">
                  <w:rPr/>
                </w:rPrChange>
              </w:rPr>
            </w:pPr>
          </w:p>
          <w:p w:rsidR="005A4882" w:rsidRPr="00E551BE" w:rsidRDefault="005A4882" w:rsidP="005A4882">
            <w:pPr>
              <w:rPr>
                <w:rPrChange w:id="1344" w:author="Прокофьева Елена Геннадьевна" w:date="2017-06-21T11:28:00Z">
                  <w:rPr/>
                </w:rPrChange>
              </w:rPr>
            </w:pPr>
            <w:r w:rsidRPr="00E551BE">
              <w:rPr>
                <w:rPrChange w:id="1345" w:author="Прокофьева Елена Геннадьевна" w:date="2017-06-21T11:28:00Z">
                  <w:rPr/>
                </w:rPrChange>
              </w:rPr>
              <w:t>Заказчик</w:t>
            </w:r>
          </w:p>
          <w:p w:rsidR="005A4882" w:rsidRPr="00E551BE" w:rsidRDefault="005A4882" w:rsidP="005A4882">
            <w:pPr>
              <w:spacing w:before="240" w:after="60"/>
              <w:outlineLvl w:val="8"/>
              <w:rPr>
                <w:b/>
                <w:iCs/>
                <w:rPrChange w:id="1346" w:author="Прокофьева Елена Геннадьевна" w:date="2017-06-21T11:28:00Z">
                  <w:rPr>
                    <w:b/>
                    <w:iCs/>
                  </w:rPr>
                </w:rPrChange>
              </w:rPr>
            </w:pPr>
            <w:r w:rsidRPr="00E551BE">
              <w:rPr>
                <w:b/>
                <w:iCs/>
                <w:rPrChange w:id="1347" w:author="Прокофьева Елена Геннадьевна" w:date="2017-06-21T11:28:00Z">
                  <w:rPr>
                    <w:b/>
                    <w:iCs/>
                  </w:rPr>
                </w:rPrChange>
              </w:rPr>
              <w:t>ОАО «</w:t>
            </w:r>
            <w:proofErr w:type="spellStart"/>
            <w:r w:rsidRPr="00E551BE">
              <w:rPr>
                <w:b/>
                <w:iCs/>
                <w:rPrChange w:id="1348" w:author="Прокофьева Елена Геннадьевна" w:date="2017-06-21T11:28:00Z">
                  <w:rPr>
                    <w:b/>
                    <w:iCs/>
                  </w:rPr>
                </w:rPrChange>
              </w:rPr>
              <w:t>Славнефть</w:t>
            </w:r>
            <w:proofErr w:type="spellEnd"/>
            <w:r w:rsidRPr="00E551BE">
              <w:rPr>
                <w:b/>
                <w:iCs/>
                <w:rPrChange w:id="1349" w:author="Прокофьева Елена Геннадьевна" w:date="2017-06-21T11:28:00Z">
                  <w:rPr>
                    <w:b/>
                    <w:iCs/>
                  </w:rPr>
                </w:rPrChange>
              </w:rPr>
              <w:t>-ЯНОС»</w:t>
            </w:r>
          </w:p>
          <w:p w:rsidR="005A4882" w:rsidRPr="00E551BE" w:rsidRDefault="005A4882" w:rsidP="005A4882">
            <w:pPr>
              <w:rPr>
                <w:rPrChange w:id="1350" w:author="Прокофьева Елена Геннадьевна" w:date="2017-06-21T11:28:00Z">
                  <w:rPr/>
                </w:rPrChange>
              </w:rPr>
            </w:pPr>
            <w:r w:rsidRPr="00E551BE">
              <w:rPr>
                <w:rPrChange w:id="1351" w:author="Прокофьева Елена Геннадьевна" w:date="2017-06-21T11:28:00Z">
                  <w:rPr/>
                </w:rPrChange>
              </w:rPr>
              <w:t>Российская Федерация,</w:t>
            </w:r>
          </w:p>
          <w:p w:rsidR="005A4882" w:rsidRPr="00E551BE" w:rsidRDefault="005A4882" w:rsidP="005A4882">
            <w:pPr>
              <w:rPr>
                <w:rPrChange w:id="1352" w:author="Прокофьева Елена Геннадьевна" w:date="2017-06-21T11:28:00Z">
                  <w:rPr/>
                </w:rPrChange>
              </w:rPr>
            </w:pPr>
            <w:r w:rsidRPr="00E551BE">
              <w:rPr>
                <w:rPrChange w:id="1353" w:author="Прокофьева Елена Геннадьевна" w:date="2017-06-21T11:28:00Z">
                  <w:rPr/>
                </w:rPrChange>
              </w:rPr>
              <w:t>150023, г</w:t>
            </w:r>
            <w:proofErr w:type="gramStart"/>
            <w:r w:rsidRPr="00E551BE">
              <w:rPr>
                <w:rPrChange w:id="1354" w:author="Прокофьева Елена Геннадьевна" w:date="2017-06-21T11:28:00Z">
                  <w:rPr/>
                </w:rPrChange>
              </w:rPr>
              <w:t>.Я</w:t>
            </w:r>
            <w:proofErr w:type="gramEnd"/>
            <w:r w:rsidRPr="00E551BE">
              <w:rPr>
                <w:rPrChange w:id="1355" w:author="Прокофьева Елена Геннадьевна" w:date="2017-06-21T11:28:00Z">
                  <w:rPr/>
                </w:rPrChange>
              </w:rPr>
              <w:t xml:space="preserve">рославль,  </w:t>
            </w:r>
          </w:p>
          <w:p w:rsidR="005A4882" w:rsidRPr="00E551BE" w:rsidRDefault="005A4882" w:rsidP="005A4882">
            <w:pPr>
              <w:rPr>
                <w:rPrChange w:id="1356" w:author="Прокофьева Елена Геннадьевна" w:date="2017-06-21T11:28:00Z">
                  <w:rPr/>
                </w:rPrChange>
              </w:rPr>
            </w:pPr>
            <w:r w:rsidRPr="00E551BE">
              <w:rPr>
                <w:rPrChange w:id="1357" w:author="Прокофьева Елена Геннадьевна" w:date="2017-06-21T11:28:00Z">
                  <w:rPr/>
                </w:rPrChange>
              </w:rPr>
              <w:t>Московский проспект, д.130</w:t>
            </w:r>
          </w:p>
          <w:p w:rsidR="005A4882" w:rsidRPr="00E551BE" w:rsidRDefault="005A4882" w:rsidP="005A4882">
            <w:pPr>
              <w:rPr>
                <w:rPrChange w:id="1358" w:author="Прокофьева Елена Геннадьевна" w:date="2017-06-21T11:28:00Z">
                  <w:rPr/>
                </w:rPrChange>
              </w:rPr>
            </w:pPr>
            <w:r w:rsidRPr="00E551BE">
              <w:rPr>
                <w:rPrChange w:id="1359" w:author="Прокофьева Елена Геннадьевна" w:date="2017-06-21T11:28:00Z">
                  <w:rPr/>
                </w:rPrChange>
              </w:rPr>
              <w:t>ИНН 7601001107, КПП 760401001</w:t>
            </w:r>
          </w:p>
          <w:p w:rsidR="005A4882" w:rsidRPr="00E551BE" w:rsidRDefault="005A4882" w:rsidP="005A4882">
            <w:pPr>
              <w:rPr>
                <w:rPrChange w:id="1360" w:author="Прокофьева Елена Геннадьевна" w:date="2017-06-21T11:28:00Z">
                  <w:rPr/>
                </w:rPrChange>
              </w:rPr>
            </w:pPr>
            <w:proofErr w:type="gramStart"/>
            <w:r w:rsidRPr="00E551BE">
              <w:rPr>
                <w:rPrChange w:id="1361" w:author="Прокофьева Елена Геннадьевна" w:date="2017-06-21T11:28:00Z">
                  <w:rPr/>
                </w:rPrChange>
              </w:rPr>
              <w:t>Р</w:t>
            </w:r>
            <w:proofErr w:type="gramEnd"/>
            <w:r w:rsidRPr="00E551BE">
              <w:rPr>
                <w:rPrChange w:id="1362" w:author="Прокофьева Елена Геннадьевна" w:date="2017-06-21T11:28:00Z">
                  <w:rPr/>
                </w:rPrChange>
              </w:rPr>
              <w:t>/</w:t>
            </w:r>
            <w:proofErr w:type="spellStart"/>
            <w:r w:rsidRPr="00E551BE">
              <w:rPr>
                <w:rPrChange w:id="1363" w:author="Прокофьева Елена Геннадьевна" w:date="2017-06-21T11:28:00Z">
                  <w:rPr/>
                </w:rPrChange>
              </w:rPr>
              <w:t>сч</w:t>
            </w:r>
            <w:proofErr w:type="spellEnd"/>
            <w:r w:rsidRPr="00E551BE">
              <w:rPr>
                <w:rPrChange w:id="1364" w:author="Прокофьева Елена Геннадьевна" w:date="2017-06-21T11:28:00Z">
                  <w:rPr/>
                </w:rPrChange>
              </w:rPr>
              <w:t xml:space="preserve"> 40702810200004268190 в</w:t>
            </w:r>
          </w:p>
          <w:p w:rsidR="005A4882" w:rsidRPr="00E551BE" w:rsidRDefault="005A4882" w:rsidP="005A4882">
            <w:pPr>
              <w:rPr>
                <w:rPrChange w:id="1365" w:author="Прокофьева Елена Геннадьевна" w:date="2017-06-21T11:28:00Z">
                  <w:rPr/>
                </w:rPrChange>
              </w:rPr>
            </w:pPr>
            <w:r w:rsidRPr="00E551BE">
              <w:rPr>
                <w:rPrChange w:id="1366" w:author="Прокофьева Елена Геннадьевна" w:date="2017-06-21T11:28:00Z">
                  <w:rPr/>
                </w:rPrChange>
              </w:rPr>
              <w:t>АКБ «</w:t>
            </w:r>
            <w:proofErr w:type="spellStart"/>
            <w:r w:rsidRPr="00E551BE">
              <w:rPr>
                <w:rPrChange w:id="1367" w:author="Прокофьева Елена Геннадьевна" w:date="2017-06-21T11:28:00Z">
                  <w:rPr/>
                </w:rPrChange>
              </w:rPr>
              <w:t>ЕврофинансМоснарбанк</w:t>
            </w:r>
            <w:proofErr w:type="spellEnd"/>
            <w:r w:rsidRPr="00E551BE">
              <w:rPr>
                <w:rPrChange w:id="1368" w:author="Прокофьева Елена Геннадьевна" w:date="2017-06-21T11:28:00Z">
                  <w:rPr/>
                </w:rPrChange>
              </w:rPr>
              <w:t xml:space="preserve">» </w:t>
            </w:r>
            <w:proofErr w:type="spellStart"/>
            <w:r w:rsidRPr="00E551BE">
              <w:rPr>
                <w:rPrChange w:id="1369" w:author="Прокофьева Елена Геннадьевна" w:date="2017-06-21T11:28:00Z">
                  <w:rPr/>
                </w:rPrChange>
              </w:rPr>
              <w:t>г</w:t>
            </w:r>
            <w:proofErr w:type="gramStart"/>
            <w:r w:rsidRPr="00E551BE">
              <w:rPr>
                <w:rPrChange w:id="1370" w:author="Прокофьева Елена Геннадьевна" w:date="2017-06-21T11:28:00Z">
                  <w:rPr/>
                </w:rPrChange>
              </w:rPr>
              <w:t>.М</w:t>
            </w:r>
            <w:proofErr w:type="gramEnd"/>
            <w:r w:rsidRPr="00E551BE">
              <w:rPr>
                <w:rPrChange w:id="1371" w:author="Прокофьева Елена Геннадьевна" w:date="2017-06-21T11:28:00Z">
                  <w:rPr/>
                </w:rPrChange>
              </w:rPr>
              <w:t>осква</w:t>
            </w:r>
            <w:proofErr w:type="spellEnd"/>
          </w:p>
          <w:p w:rsidR="005A4882" w:rsidRPr="00E551BE" w:rsidRDefault="005A4882" w:rsidP="005A4882">
            <w:pPr>
              <w:rPr>
                <w:rPrChange w:id="1372" w:author="Прокофьева Елена Геннадьевна" w:date="2017-06-21T11:28:00Z">
                  <w:rPr/>
                </w:rPrChange>
              </w:rPr>
            </w:pPr>
            <w:r w:rsidRPr="00E551BE">
              <w:rPr>
                <w:rPrChange w:id="1373" w:author="Прокофьева Елена Геннадьевна" w:date="2017-06-21T11:28:00Z">
                  <w:rPr/>
                </w:rPrChange>
              </w:rPr>
              <w:t>К/</w:t>
            </w:r>
            <w:proofErr w:type="spellStart"/>
            <w:r w:rsidRPr="00E551BE">
              <w:rPr>
                <w:rPrChange w:id="1374" w:author="Прокофьева Елена Геннадьевна" w:date="2017-06-21T11:28:00Z">
                  <w:rPr/>
                </w:rPrChange>
              </w:rPr>
              <w:t>сч</w:t>
            </w:r>
            <w:proofErr w:type="spellEnd"/>
            <w:r w:rsidRPr="00E551BE">
              <w:rPr>
                <w:rPrChange w:id="1375" w:author="Прокофьева Елена Геннадьевна" w:date="2017-06-21T11:28:00Z">
                  <w:rPr/>
                </w:rPrChange>
              </w:rPr>
              <w:t xml:space="preserve"> 30101810900000000204, </w:t>
            </w:r>
          </w:p>
          <w:p w:rsidR="005A4882" w:rsidRPr="00E551BE" w:rsidRDefault="005A4882" w:rsidP="005A4882">
            <w:pPr>
              <w:rPr>
                <w:rPrChange w:id="1376" w:author="Прокофьева Елена Геннадьевна" w:date="2017-06-21T11:28:00Z">
                  <w:rPr/>
                </w:rPrChange>
              </w:rPr>
            </w:pPr>
            <w:r w:rsidRPr="00E551BE">
              <w:rPr>
                <w:rPrChange w:id="1377" w:author="Прокофьева Елена Геннадьевна" w:date="2017-06-21T11:28:00Z">
                  <w:rPr/>
                </w:rPrChange>
              </w:rPr>
              <w:t>БИК 044525204</w:t>
            </w:r>
          </w:p>
          <w:p w:rsidR="005A4882" w:rsidRPr="00E551BE" w:rsidRDefault="005A4882" w:rsidP="005A4882">
            <w:pPr>
              <w:rPr>
                <w:rPrChange w:id="1378" w:author="Прокофьева Елена Геннадьевна" w:date="2017-06-21T11:28:00Z">
                  <w:rPr/>
                </w:rPrChange>
              </w:rPr>
            </w:pPr>
            <w:r w:rsidRPr="00E551BE">
              <w:rPr>
                <w:rPrChange w:id="1379" w:author="Прокофьева Елена Геннадьевна" w:date="2017-06-21T11:28:00Z">
                  <w:rPr/>
                </w:rPrChange>
              </w:rPr>
              <w:t>ОКПО 00149765, ОКОНХ 11220</w:t>
            </w:r>
          </w:p>
          <w:p w:rsidR="005A4882" w:rsidRPr="00E551BE" w:rsidRDefault="005A4882" w:rsidP="005A4882">
            <w:pPr>
              <w:rPr>
                <w:rPrChange w:id="1380" w:author="Прокофьева Елена Геннадьевна" w:date="2017-06-21T11:28:00Z">
                  <w:rPr/>
                </w:rPrChange>
              </w:rPr>
            </w:pPr>
            <w:r w:rsidRPr="00E551BE">
              <w:rPr>
                <w:rPrChange w:id="1381" w:author="Прокофьева Елена Геннадьевна" w:date="2017-06-21T11:28:00Z">
                  <w:rPr/>
                </w:rPrChange>
              </w:rPr>
              <w:t>_____________________</w:t>
            </w:r>
          </w:p>
        </w:tc>
        <w:tc>
          <w:tcPr>
            <w:tcW w:w="4926" w:type="dxa"/>
          </w:tcPr>
          <w:p w:rsidR="005A4882" w:rsidRPr="00E551BE" w:rsidRDefault="005A4882" w:rsidP="005A4882">
            <w:pPr>
              <w:rPr>
                <w:rPrChange w:id="1382" w:author="Прокофьева Елена Геннадьевна" w:date="2017-06-21T11:28:00Z">
                  <w:rPr/>
                </w:rPrChange>
              </w:rPr>
            </w:pPr>
          </w:p>
          <w:p w:rsidR="005A4882" w:rsidRPr="00E551BE" w:rsidRDefault="005A4882" w:rsidP="005A4882">
            <w:pPr>
              <w:rPr>
                <w:rPrChange w:id="1383" w:author="Прокофьева Елена Геннадьевна" w:date="2017-06-21T11:28:00Z">
                  <w:rPr/>
                </w:rPrChange>
              </w:rPr>
            </w:pPr>
            <w:r w:rsidRPr="00E551BE">
              <w:rPr>
                <w:rPrChange w:id="1384" w:author="Прокофьева Елена Геннадьевна" w:date="2017-06-21T11:28:00Z">
                  <w:rPr/>
                </w:rPrChange>
              </w:rPr>
              <w:t>Генподрядчик</w:t>
            </w:r>
          </w:p>
          <w:p w:rsidR="005A4882" w:rsidRPr="00E551BE" w:rsidRDefault="005A4882" w:rsidP="005A4882">
            <w:pPr>
              <w:rPr>
                <w:rPrChange w:id="1385" w:author="Прокофьева Елена Геннадьевна" w:date="2017-06-21T11:28:00Z">
                  <w:rPr/>
                </w:rPrChange>
              </w:rPr>
            </w:pPr>
          </w:p>
          <w:p w:rsidR="005A4882" w:rsidRPr="00E551BE" w:rsidRDefault="005A4882" w:rsidP="005A4882">
            <w:pPr>
              <w:rPr>
                <w:rPrChange w:id="1386" w:author="Прокофьева Елена Геннадьевна" w:date="2017-06-21T11:28:00Z">
                  <w:rPr/>
                </w:rPrChange>
              </w:rPr>
            </w:pPr>
          </w:p>
          <w:p w:rsidR="005A4882" w:rsidRPr="00E551BE" w:rsidRDefault="005A4882" w:rsidP="005A4882">
            <w:pPr>
              <w:rPr>
                <w:rPrChange w:id="1387" w:author="Прокофьева Елена Геннадьевна" w:date="2017-06-21T11:28:00Z">
                  <w:rPr/>
                </w:rPrChange>
              </w:rPr>
            </w:pPr>
          </w:p>
          <w:p w:rsidR="005A4882" w:rsidRPr="00E551BE" w:rsidRDefault="005A4882" w:rsidP="005A4882">
            <w:pPr>
              <w:rPr>
                <w:rPrChange w:id="1388" w:author="Прокофьева Елена Геннадьевна" w:date="2017-06-21T11:28:00Z">
                  <w:rPr/>
                </w:rPrChange>
              </w:rPr>
            </w:pPr>
          </w:p>
          <w:p w:rsidR="005A4882" w:rsidRPr="00E551BE" w:rsidRDefault="005A4882" w:rsidP="005A4882">
            <w:pPr>
              <w:rPr>
                <w:rPrChange w:id="1389" w:author="Прокофьева Елена Геннадьевна" w:date="2017-06-21T11:28:00Z">
                  <w:rPr/>
                </w:rPrChange>
              </w:rPr>
            </w:pPr>
          </w:p>
          <w:p w:rsidR="005A4882" w:rsidRPr="00E551BE" w:rsidRDefault="005A4882" w:rsidP="005A4882">
            <w:pPr>
              <w:rPr>
                <w:rPrChange w:id="1390" w:author="Прокофьева Елена Геннадьевна" w:date="2017-06-21T11:28:00Z">
                  <w:rPr/>
                </w:rPrChange>
              </w:rPr>
            </w:pPr>
          </w:p>
          <w:p w:rsidR="005A4882" w:rsidRPr="00E551BE" w:rsidRDefault="005A4882" w:rsidP="005A4882">
            <w:pPr>
              <w:rPr>
                <w:rPrChange w:id="1391" w:author="Прокофьева Елена Геннадьевна" w:date="2017-06-21T11:28:00Z">
                  <w:rPr/>
                </w:rPrChange>
              </w:rPr>
            </w:pPr>
          </w:p>
          <w:p w:rsidR="005A4882" w:rsidRPr="00E551BE" w:rsidRDefault="005A4882" w:rsidP="005A4882">
            <w:pPr>
              <w:rPr>
                <w:rPrChange w:id="1392" w:author="Прокофьева Елена Геннадьевна" w:date="2017-06-21T11:28:00Z">
                  <w:rPr/>
                </w:rPrChange>
              </w:rPr>
            </w:pPr>
          </w:p>
          <w:p w:rsidR="005A4882" w:rsidRPr="00E551BE" w:rsidRDefault="005A4882" w:rsidP="005A4882">
            <w:pPr>
              <w:rPr>
                <w:rPrChange w:id="1393" w:author="Прокофьева Елена Геннадьевна" w:date="2017-06-21T11:28:00Z">
                  <w:rPr/>
                </w:rPrChange>
              </w:rPr>
            </w:pPr>
          </w:p>
          <w:p w:rsidR="005A4882" w:rsidRPr="00E551BE" w:rsidRDefault="005A4882" w:rsidP="005A4882">
            <w:pPr>
              <w:rPr>
                <w:rPrChange w:id="1394" w:author="Прокофьева Елена Геннадьевна" w:date="2017-06-21T11:28:00Z">
                  <w:rPr/>
                </w:rPrChange>
              </w:rPr>
            </w:pPr>
          </w:p>
          <w:p w:rsidR="005A4882" w:rsidRPr="00E551BE" w:rsidRDefault="005A4882" w:rsidP="005A4882">
            <w:pPr>
              <w:rPr>
                <w:rPrChange w:id="1395" w:author="Прокофьева Елена Геннадьевна" w:date="2017-06-21T11:28:00Z">
                  <w:rPr/>
                </w:rPrChange>
              </w:rPr>
            </w:pPr>
          </w:p>
          <w:p w:rsidR="005A4882" w:rsidRPr="00E551BE" w:rsidRDefault="005A4882" w:rsidP="005A4882">
            <w:pPr>
              <w:rPr>
                <w:rPrChange w:id="1396" w:author="Прокофьева Елена Геннадьевна" w:date="2017-06-21T11:28:00Z">
                  <w:rPr/>
                </w:rPrChange>
              </w:rPr>
            </w:pPr>
            <w:r w:rsidRPr="00E551BE">
              <w:rPr>
                <w:rPrChange w:id="1397" w:author="Прокофьева Елена Геннадьевна" w:date="2017-06-21T11:28:00Z">
                  <w:rPr/>
                </w:rPrChange>
              </w:rPr>
              <w:t>____________________</w:t>
            </w:r>
          </w:p>
        </w:tc>
      </w:tr>
    </w:tbl>
    <w:p w:rsidR="00DF47D4" w:rsidRPr="00E551BE" w:rsidRDefault="00DF47D4" w:rsidP="000C69FD">
      <w:pPr>
        <w:spacing w:line="276" w:lineRule="auto"/>
        <w:rPr>
          <w:rPrChange w:id="1398" w:author="Прокофьева Елена Геннадьевна" w:date="2017-06-21T11:28:00Z">
            <w:rPr/>
          </w:rPrChange>
        </w:rPr>
      </w:pPr>
    </w:p>
    <w:p w:rsidR="009B6BAD" w:rsidRPr="0039041C" w:rsidRDefault="009B6BAD" w:rsidP="006479F4">
      <w:pPr>
        <w:spacing w:line="276" w:lineRule="auto"/>
        <w:jc w:val="right"/>
        <w:rPr>
          <w:rFonts w:ascii="Calibri" w:hAnsi="Calibri" w:cs="Calibri"/>
        </w:rPr>
      </w:pPr>
    </w:p>
    <w:sectPr w:rsidR="009B6BAD" w:rsidRPr="0039041C" w:rsidSect="00D41926">
      <w:footerReference w:type="default" r:id="rId9"/>
      <w:pgSz w:w="11907" w:h="16840" w:code="9"/>
      <w:pgMar w:top="851" w:right="709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133" w:rsidRDefault="00E26133">
      <w:r>
        <w:separator/>
      </w:r>
    </w:p>
  </w:endnote>
  <w:endnote w:type="continuationSeparator" w:id="0">
    <w:p w:rsidR="00E26133" w:rsidRDefault="00E2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0C1" w:rsidRDefault="00E551BE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133" w:rsidRDefault="00E26133">
      <w:r>
        <w:separator/>
      </w:r>
    </w:p>
  </w:footnote>
  <w:footnote w:type="continuationSeparator" w:id="0">
    <w:p w:rsidR="00E26133" w:rsidRDefault="00E26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DB16986"/>
    <w:multiLevelType w:val="hybridMultilevel"/>
    <w:tmpl w:val="F8A8CC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6B39D5"/>
    <w:multiLevelType w:val="multilevel"/>
    <w:tmpl w:val="D6EE0F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0C76F9"/>
    <w:multiLevelType w:val="hybridMultilevel"/>
    <w:tmpl w:val="11623ED4"/>
    <w:lvl w:ilvl="0" w:tplc="48B6C01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8B6C01C">
      <w:start w:val="1"/>
      <w:numFmt w:val="bullet"/>
      <w:lvlText w:val="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DF82C9F"/>
    <w:multiLevelType w:val="multilevel"/>
    <w:tmpl w:val="2BF23FF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B1048C"/>
    <w:multiLevelType w:val="multilevel"/>
    <w:tmpl w:val="2D7A1AC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19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14149A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1">
    <w:nsid w:val="4C5E7AAD"/>
    <w:multiLevelType w:val="multilevel"/>
    <w:tmpl w:val="03EE16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EC05CD7"/>
    <w:multiLevelType w:val="multilevel"/>
    <w:tmpl w:val="0224876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4">
    <w:nsid w:val="511A1F61"/>
    <w:multiLevelType w:val="hybridMultilevel"/>
    <w:tmpl w:val="EAF66344"/>
    <w:lvl w:ilvl="0" w:tplc="7062F10A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094D3C"/>
    <w:multiLevelType w:val="multilevel"/>
    <w:tmpl w:val="5AC8251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6">
    <w:nsid w:val="56C040C4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7">
    <w:nsid w:val="63E9369E"/>
    <w:multiLevelType w:val="multilevel"/>
    <w:tmpl w:val="1A908D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28">
    <w:nsid w:val="663A044E"/>
    <w:multiLevelType w:val="multilevel"/>
    <w:tmpl w:val="6B1EF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6F0459F"/>
    <w:multiLevelType w:val="multilevel"/>
    <w:tmpl w:val="323A20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37943F8"/>
    <w:multiLevelType w:val="hybridMultilevel"/>
    <w:tmpl w:val="7C624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B0BC2"/>
    <w:multiLevelType w:val="multilevel"/>
    <w:tmpl w:val="6ECAC2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3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D3824AF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num w:numId="1">
    <w:abstractNumId w:val="14"/>
  </w:num>
  <w:num w:numId="2">
    <w:abstractNumId w:val="16"/>
  </w:num>
  <w:num w:numId="3">
    <w:abstractNumId w:val="15"/>
  </w:num>
  <w:num w:numId="4">
    <w:abstractNumId w:val="19"/>
  </w:num>
  <w:num w:numId="5">
    <w:abstractNumId w:val="31"/>
  </w:num>
  <w:num w:numId="6">
    <w:abstractNumId w:val="1"/>
  </w:num>
  <w:num w:numId="7">
    <w:abstractNumId w:val="11"/>
  </w:num>
  <w:num w:numId="8">
    <w:abstractNumId w:val="10"/>
  </w:num>
  <w:num w:numId="9">
    <w:abstractNumId w:val="22"/>
  </w:num>
  <w:num w:numId="10">
    <w:abstractNumId w:val="2"/>
  </w:num>
  <w:num w:numId="11">
    <w:abstractNumId w:val="3"/>
  </w:num>
  <w:num w:numId="12">
    <w:abstractNumId w:val="9"/>
  </w:num>
  <w:num w:numId="13">
    <w:abstractNumId w:val="27"/>
  </w:num>
  <w:num w:numId="14">
    <w:abstractNumId w:val="33"/>
  </w:num>
  <w:num w:numId="15">
    <w:abstractNumId w:val="21"/>
  </w:num>
  <w:num w:numId="16">
    <w:abstractNumId w:val="7"/>
  </w:num>
  <w:num w:numId="17">
    <w:abstractNumId w:val="12"/>
  </w:num>
  <w:num w:numId="18">
    <w:abstractNumId w:val="32"/>
  </w:num>
  <w:num w:numId="19">
    <w:abstractNumId w:val="23"/>
  </w:num>
  <w:num w:numId="20">
    <w:abstractNumId w:val="25"/>
  </w:num>
  <w:num w:numId="21">
    <w:abstractNumId w:val="28"/>
  </w:num>
  <w:num w:numId="22">
    <w:abstractNumId w:val="24"/>
  </w:num>
  <w:num w:numId="23">
    <w:abstractNumId w:val="30"/>
  </w:num>
  <w:num w:numId="24">
    <w:abstractNumId w:val="8"/>
  </w:num>
  <w:num w:numId="25">
    <w:abstractNumId w:val="17"/>
  </w:num>
  <w:num w:numId="26">
    <w:abstractNumId w:val="26"/>
  </w:num>
  <w:num w:numId="27">
    <w:abstractNumId w:val="6"/>
  </w:num>
  <w:num w:numId="28">
    <w:abstractNumId w:val="34"/>
  </w:num>
  <w:num w:numId="29">
    <w:abstractNumId w:val="29"/>
  </w:num>
  <w:num w:numId="30">
    <w:abstractNumId w:val="20"/>
  </w:num>
  <w:num w:numId="31">
    <w:abstractNumId w:val="13"/>
  </w:num>
  <w:num w:numId="32">
    <w:abstractNumId w:val="18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yabovPP">
    <w15:presenceInfo w15:providerId="None" w15:userId="RyabovP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NotTrackMoves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5D"/>
    <w:rsid w:val="00000F78"/>
    <w:rsid w:val="000015CD"/>
    <w:rsid w:val="00001962"/>
    <w:rsid w:val="00002587"/>
    <w:rsid w:val="00004381"/>
    <w:rsid w:val="00004D98"/>
    <w:rsid w:val="000072C0"/>
    <w:rsid w:val="00007E23"/>
    <w:rsid w:val="00007F46"/>
    <w:rsid w:val="00011E2E"/>
    <w:rsid w:val="00012047"/>
    <w:rsid w:val="000120D4"/>
    <w:rsid w:val="00012376"/>
    <w:rsid w:val="000156BF"/>
    <w:rsid w:val="00017BAC"/>
    <w:rsid w:val="0002078E"/>
    <w:rsid w:val="00022E74"/>
    <w:rsid w:val="00023563"/>
    <w:rsid w:val="00023B85"/>
    <w:rsid w:val="00026FB9"/>
    <w:rsid w:val="00026FD0"/>
    <w:rsid w:val="000275EE"/>
    <w:rsid w:val="00027701"/>
    <w:rsid w:val="0003119D"/>
    <w:rsid w:val="00031572"/>
    <w:rsid w:val="00031AAA"/>
    <w:rsid w:val="00031DD8"/>
    <w:rsid w:val="000320A4"/>
    <w:rsid w:val="0003577C"/>
    <w:rsid w:val="00035818"/>
    <w:rsid w:val="00036091"/>
    <w:rsid w:val="000368DA"/>
    <w:rsid w:val="000369D1"/>
    <w:rsid w:val="00036F40"/>
    <w:rsid w:val="000425E9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3EB9"/>
    <w:rsid w:val="000644CC"/>
    <w:rsid w:val="0006460A"/>
    <w:rsid w:val="00064F4B"/>
    <w:rsid w:val="00070F76"/>
    <w:rsid w:val="00071DE5"/>
    <w:rsid w:val="00072FB4"/>
    <w:rsid w:val="00073EB9"/>
    <w:rsid w:val="00074A4C"/>
    <w:rsid w:val="00075614"/>
    <w:rsid w:val="00077188"/>
    <w:rsid w:val="0008090B"/>
    <w:rsid w:val="00083046"/>
    <w:rsid w:val="0008619D"/>
    <w:rsid w:val="000867B2"/>
    <w:rsid w:val="000877C6"/>
    <w:rsid w:val="000901DC"/>
    <w:rsid w:val="00090775"/>
    <w:rsid w:val="00090B05"/>
    <w:rsid w:val="0009185D"/>
    <w:rsid w:val="00091D43"/>
    <w:rsid w:val="000920C1"/>
    <w:rsid w:val="00093736"/>
    <w:rsid w:val="00093C03"/>
    <w:rsid w:val="00094B59"/>
    <w:rsid w:val="0009504A"/>
    <w:rsid w:val="00095653"/>
    <w:rsid w:val="00095A9D"/>
    <w:rsid w:val="00096C92"/>
    <w:rsid w:val="000979E0"/>
    <w:rsid w:val="000A0EE5"/>
    <w:rsid w:val="000A1834"/>
    <w:rsid w:val="000A1E1D"/>
    <w:rsid w:val="000A24A0"/>
    <w:rsid w:val="000A404A"/>
    <w:rsid w:val="000A43CC"/>
    <w:rsid w:val="000A4832"/>
    <w:rsid w:val="000A48AB"/>
    <w:rsid w:val="000A5B07"/>
    <w:rsid w:val="000A6084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7AE"/>
    <w:rsid w:val="000B66F2"/>
    <w:rsid w:val="000C0E9B"/>
    <w:rsid w:val="000C1BC9"/>
    <w:rsid w:val="000C48F7"/>
    <w:rsid w:val="000C507F"/>
    <w:rsid w:val="000C5B62"/>
    <w:rsid w:val="000C69FD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90A"/>
    <w:rsid w:val="000D6A84"/>
    <w:rsid w:val="000D6B19"/>
    <w:rsid w:val="000D6C97"/>
    <w:rsid w:val="000D7174"/>
    <w:rsid w:val="000D7D3B"/>
    <w:rsid w:val="000E118C"/>
    <w:rsid w:val="000E2F01"/>
    <w:rsid w:val="000E3711"/>
    <w:rsid w:val="000E5AC8"/>
    <w:rsid w:val="000E69B4"/>
    <w:rsid w:val="000F1960"/>
    <w:rsid w:val="000F1C03"/>
    <w:rsid w:val="000F1F03"/>
    <w:rsid w:val="000F26A0"/>
    <w:rsid w:val="000F3B3E"/>
    <w:rsid w:val="000F4052"/>
    <w:rsid w:val="000F41FC"/>
    <w:rsid w:val="000F4877"/>
    <w:rsid w:val="000F49C6"/>
    <w:rsid w:val="000F53A2"/>
    <w:rsid w:val="000F5594"/>
    <w:rsid w:val="000F5A17"/>
    <w:rsid w:val="000F79B0"/>
    <w:rsid w:val="00101368"/>
    <w:rsid w:val="0010171C"/>
    <w:rsid w:val="00101D27"/>
    <w:rsid w:val="00101ED5"/>
    <w:rsid w:val="00103DBC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97"/>
    <w:rsid w:val="00120BDF"/>
    <w:rsid w:val="00121136"/>
    <w:rsid w:val="0012124C"/>
    <w:rsid w:val="0012203C"/>
    <w:rsid w:val="001227EC"/>
    <w:rsid w:val="0012295D"/>
    <w:rsid w:val="00123D28"/>
    <w:rsid w:val="00123DD8"/>
    <w:rsid w:val="00125EA8"/>
    <w:rsid w:val="00125F0B"/>
    <w:rsid w:val="001274C2"/>
    <w:rsid w:val="00130273"/>
    <w:rsid w:val="0013133C"/>
    <w:rsid w:val="00131C19"/>
    <w:rsid w:val="0013256B"/>
    <w:rsid w:val="0013326E"/>
    <w:rsid w:val="00133E2B"/>
    <w:rsid w:val="0013429E"/>
    <w:rsid w:val="00134314"/>
    <w:rsid w:val="001354D6"/>
    <w:rsid w:val="00135617"/>
    <w:rsid w:val="00135933"/>
    <w:rsid w:val="0013711A"/>
    <w:rsid w:val="00137B9E"/>
    <w:rsid w:val="00141EDE"/>
    <w:rsid w:val="001426D5"/>
    <w:rsid w:val="00142A08"/>
    <w:rsid w:val="00146797"/>
    <w:rsid w:val="0015073A"/>
    <w:rsid w:val="00150921"/>
    <w:rsid w:val="0015277E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38C5"/>
    <w:rsid w:val="00164D87"/>
    <w:rsid w:val="00165309"/>
    <w:rsid w:val="00165E28"/>
    <w:rsid w:val="001667D0"/>
    <w:rsid w:val="0016761D"/>
    <w:rsid w:val="00170D9C"/>
    <w:rsid w:val="00170FB3"/>
    <w:rsid w:val="00170FBA"/>
    <w:rsid w:val="001719C5"/>
    <w:rsid w:val="001727F1"/>
    <w:rsid w:val="00173435"/>
    <w:rsid w:val="001744A4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0DD1"/>
    <w:rsid w:val="00191525"/>
    <w:rsid w:val="001919B2"/>
    <w:rsid w:val="001928BF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0D1"/>
    <w:rsid w:val="001A250D"/>
    <w:rsid w:val="001A3127"/>
    <w:rsid w:val="001A3287"/>
    <w:rsid w:val="001A42BB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58D"/>
    <w:rsid w:val="001B46A9"/>
    <w:rsid w:val="001B5C12"/>
    <w:rsid w:val="001C0700"/>
    <w:rsid w:val="001C0918"/>
    <w:rsid w:val="001C0E78"/>
    <w:rsid w:val="001C3229"/>
    <w:rsid w:val="001C3AD0"/>
    <w:rsid w:val="001C4286"/>
    <w:rsid w:val="001C49CA"/>
    <w:rsid w:val="001C4E38"/>
    <w:rsid w:val="001C4F73"/>
    <w:rsid w:val="001C7792"/>
    <w:rsid w:val="001C77C6"/>
    <w:rsid w:val="001D132E"/>
    <w:rsid w:val="001D3B9D"/>
    <w:rsid w:val="001D4153"/>
    <w:rsid w:val="001D4E72"/>
    <w:rsid w:val="001D513B"/>
    <w:rsid w:val="001D67AE"/>
    <w:rsid w:val="001D782A"/>
    <w:rsid w:val="001E0430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B2C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14D"/>
    <w:rsid w:val="002003A0"/>
    <w:rsid w:val="002010BA"/>
    <w:rsid w:val="00201143"/>
    <w:rsid w:val="0020125F"/>
    <w:rsid w:val="002018E9"/>
    <w:rsid w:val="0020246B"/>
    <w:rsid w:val="002049D0"/>
    <w:rsid w:val="00204D30"/>
    <w:rsid w:val="002055EC"/>
    <w:rsid w:val="00205CE2"/>
    <w:rsid w:val="00205DD3"/>
    <w:rsid w:val="00205E1E"/>
    <w:rsid w:val="00206104"/>
    <w:rsid w:val="00207895"/>
    <w:rsid w:val="00207AEF"/>
    <w:rsid w:val="00211223"/>
    <w:rsid w:val="002122C8"/>
    <w:rsid w:val="00213A52"/>
    <w:rsid w:val="00213CE0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C2F"/>
    <w:rsid w:val="00224504"/>
    <w:rsid w:val="00226634"/>
    <w:rsid w:val="0022670A"/>
    <w:rsid w:val="00227352"/>
    <w:rsid w:val="00227E85"/>
    <w:rsid w:val="00230E79"/>
    <w:rsid w:val="00231651"/>
    <w:rsid w:val="002316A6"/>
    <w:rsid w:val="002325CB"/>
    <w:rsid w:val="002326B3"/>
    <w:rsid w:val="00232AD2"/>
    <w:rsid w:val="002332D3"/>
    <w:rsid w:val="00233562"/>
    <w:rsid w:val="0023373D"/>
    <w:rsid w:val="00233B67"/>
    <w:rsid w:val="0023425A"/>
    <w:rsid w:val="00234D4F"/>
    <w:rsid w:val="00235002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6B9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2CBE"/>
    <w:rsid w:val="00272E05"/>
    <w:rsid w:val="002738DD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8B9"/>
    <w:rsid w:val="00284AFF"/>
    <w:rsid w:val="00284D64"/>
    <w:rsid w:val="00285311"/>
    <w:rsid w:val="00285D19"/>
    <w:rsid w:val="0028625D"/>
    <w:rsid w:val="002922E9"/>
    <w:rsid w:val="0029295A"/>
    <w:rsid w:val="00292D65"/>
    <w:rsid w:val="002933D3"/>
    <w:rsid w:val="00293D25"/>
    <w:rsid w:val="00294465"/>
    <w:rsid w:val="002947B1"/>
    <w:rsid w:val="0029484B"/>
    <w:rsid w:val="00294ADB"/>
    <w:rsid w:val="002975F1"/>
    <w:rsid w:val="002A0141"/>
    <w:rsid w:val="002A0183"/>
    <w:rsid w:val="002A1310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4F3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28D"/>
    <w:rsid w:val="002D2F0A"/>
    <w:rsid w:val="002D398C"/>
    <w:rsid w:val="002D4034"/>
    <w:rsid w:val="002D56DB"/>
    <w:rsid w:val="002D58F7"/>
    <w:rsid w:val="002D6F49"/>
    <w:rsid w:val="002E01DD"/>
    <w:rsid w:val="002E0AA9"/>
    <w:rsid w:val="002E15C8"/>
    <w:rsid w:val="002E31BD"/>
    <w:rsid w:val="002E3DF9"/>
    <w:rsid w:val="002E4047"/>
    <w:rsid w:val="002E67A4"/>
    <w:rsid w:val="002E6F04"/>
    <w:rsid w:val="002F1823"/>
    <w:rsid w:val="002F1D56"/>
    <w:rsid w:val="002F1FC3"/>
    <w:rsid w:val="002F3B38"/>
    <w:rsid w:val="002F4A11"/>
    <w:rsid w:val="002F4C9E"/>
    <w:rsid w:val="002F653F"/>
    <w:rsid w:val="002F7622"/>
    <w:rsid w:val="002F7D59"/>
    <w:rsid w:val="00301C29"/>
    <w:rsid w:val="00303027"/>
    <w:rsid w:val="00303957"/>
    <w:rsid w:val="003061F7"/>
    <w:rsid w:val="00306B7F"/>
    <w:rsid w:val="003073D3"/>
    <w:rsid w:val="003076BC"/>
    <w:rsid w:val="00307BB8"/>
    <w:rsid w:val="0031010B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3F48"/>
    <w:rsid w:val="00334178"/>
    <w:rsid w:val="0033585F"/>
    <w:rsid w:val="003362DA"/>
    <w:rsid w:val="00336E13"/>
    <w:rsid w:val="003374C4"/>
    <w:rsid w:val="003376A3"/>
    <w:rsid w:val="00337A62"/>
    <w:rsid w:val="00337D7D"/>
    <w:rsid w:val="00340CB0"/>
    <w:rsid w:val="0034146C"/>
    <w:rsid w:val="00341B63"/>
    <w:rsid w:val="00342260"/>
    <w:rsid w:val="003423B4"/>
    <w:rsid w:val="00342502"/>
    <w:rsid w:val="00342C34"/>
    <w:rsid w:val="00342EC9"/>
    <w:rsid w:val="0034379A"/>
    <w:rsid w:val="003444C4"/>
    <w:rsid w:val="00345567"/>
    <w:rsid w:val="00345765"/>
    <w:rsid w:val="00345ECD"/>
    <w:rsid w:val="00346BBA"/>
    <w:rsid w:val="00350209"/>
    <w:rsid w:val="00350DD5"/>
    <w:rsid w:val="00351C5E"/>
    <w:rsid w:val="003531D8"/>
    <w:rsid w:val="00354172"/>
    <w:rsid w:val="00354806"/>
    <w:rsid w:val="00354CBA"/>
    <w:rsid w:val="00355A4B"/>
    <w:rsid w:val="00355EC2"/>
    <w:rsid w:val="00356F20"/>
    <w:rsid w:val="003576A3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67DF7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C98"/>
    <w:rsid w:val="00386ECD"/>
    <w:rsid w:val="0039041C"/>
    <w:rsid w:val="00390649"/>
    <w:rsid w:val="0039155E"/>
    <w:rsid w:val="00391594"/>
    <w:rsid w:val="003939CA"/>
    <w:rsid w:val="00394DF0"/>
    <w:rsid w:val="0039623A"/>
    <w:rsid w:val="003963DE"/>
    <w:rsid w:val="003966C1"/>
    <w:rsid w:val="00397651"/>
    <w:rsid w:val="003976A5"/>
    <w:rsid w:val="003A0370"/>
    <w:rsid w:val="003A0452"/>
    <w:rsid w:val="003A12E8"/>
    <w:rsid w:val="003A20C8"/>
    <w:rsid w:val="003A239B"/>
    <w:rsid w:val="003A2845"/>
    <w:rsid w:val="003A2DB0"/>
    <w:rsid w:val="003A36CE"/>
    <w:rsid w:val="003A37FA"/>
    <w:rsid w:val="003A3FFA"/>
    <w:rsid w:val="003A4708"/>
    <w:rsid w:val="003A4B6B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185D"/>
    <w:rsid w:val="003D1C71"/>
    <w:rsid w:val="003D2922"/>
    <w:rsid w:val="003D2E6F"/>
    <w:rsid w:val="003D2F51"/>
    <w:rsid w:val="003D3421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01"/>
    <w:rsid w:val="003E0AE2"/>
    <w:rsid w:val="003E1F29"/>
    <w:rsid w:val="003E2386"/>
    <w:rsid w:val="003E3F6D"/>
    <w:rsid w:val="003E529D"/>
    <w:rsid w:val="003E55A9"/>
    <w:rsid w:val="003E64E7"/>
    <w:rsid w:val="003E7922"/>
    <w:rsid w:val="003E7A56"/>
    <w:rsid w:val="003F063D"/>
    <w:rsid w:val="003F09CB"/>
    <w:rsid w:val="003F0BE2"/>
    <w:rsid w:val="003F1318"/>
    <w:rsid w:val="003F1849"/>
    <w:rsid w:val="003F1C7D"/>
    <w:rsid w:val="003F29D8"/>
    <w:rsid w:val="003F2BE3"/>
    <w:rsid w:val="003F31C5"/>
    <w:rsid w:val="003F58FF"/>
    <w:rsid w:val="003F620C"/>
    <w:rsid w:val="003F6621"/>
    <w:rsid w:val="003F697A"/>
    <w:rsid w:val="003F6EC5"/>
    <w:rsid w:val="003F6F3A"/>
    <w:rsid w:val="003F74A5"/>
    <w:rsid w:val="003F77D0"/>
    <w:rsid w:val="003F797C"/>
    <w:rsid w:val="003F7E9E"/>
    <w:rsid w:val="004007CA"/>
    <w:rsid w:val="004016BB"/>
    <w:rsid w:val="004016FE"/>
    <w:rsid w:val="004020D4"/>
    <w:rsid w:val="00403035"/>
    <w:rsid w:val="00403632"/>
    <w:rsid w:val="00403947"/>
    <w:rsid w:val="00404B2B"/>
    <w:rsid w:val="0040500E"/>
    <w:rsid w:val="00406333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65"/>
    <w:rsid w:val="00421A3A"/>
    <w:rsid w:val="00421F9E"/>
    <w:rsid w:val="004221B9"/>
    <w:rsid w:val="00423C92"/>
    <w:rsid w:val="00423FB1"/>
    <w:rsid w:val="00424AD6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4E12"/>
    <w:rsid w:val="00436D5C"/>
    <w:rsid w:val="00437035"/>
    <w:rsid w:val="00437129"/>
    <w:rsid w:val="00437573"/>
    <w:rsid w:val="00440E11"/>
    <w:rsid w:val="00440E13"/>
    <w:rsid w:val="00444B0A"/>
    <w:rsid w:val="00444C0D"/>
    <w:rsid w:val="00445471"/>
    <w:rsid w:val="00446B53"/>
    <w:rsid w:val="0044768E"/>
    <w:rsid w:val="004477AB"/>
    <w:rsid w:val="00447DA5"/>
    <w:rsid w:val="004519F3"/>
    <w:rsid w:val="00451AEB"/>
    <w:rsid w:val="0045258A"/>
    <w:rsid w:val="00453529"/>
    <w:rsid w:val="0045670C"/>
    <w:rsid w:val="00457D89"/>
    <w:rsid w:val="00457F1E"/>
    <w:rsid w:val="0046008F"/>
    <w:rsid w:val="00460BE4"/>
    <w:rsid w:val="00460D69"/>
    <w:rsid w:val="00462042"/>
    <w:rsid w:val="00464BBC"/>
    <w:rsid w:val="00464DCF"/>
    <w:rsid w:val="004666EC"/>
    <w:rsid w:val="00466804"/>
    <w:rsid w:val="0046688F"/>
    <w:rsid w:val="00466CFE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09C"/>
    <w:rsid w:val="004778E0"/>
    <w:rsid w:val="0048022B"/>
    <w:rsid w:val="00482A75"/>
    <w:rsid w:val="004835F0"/>
    <w:rsid w:val="004849DE"/>
    <w:rsid w:val="004855E4"/>
    <w:rsid w:val="00485C1A"/>
    <w:rsid w:val="004866BF"/>
    <w:rsid w:val="00487057"/>
    <w:rsid w:val="00490273"/>
    <w:rsid w:val="00490B54"/>
    <w:rsid w:val="00491107"/>
    <w:rsid w:val="00491894"/>
    <w:rsid w:val="0049278A"/>
    <w:rsid w:val="0049301C"/>
    <w:rsid w:val="0049347D"/>
    <w:rsid w:val="00493C1E"/>
    <w:rsid w:val="00494665"/>
    <w:rsid w:val="004947A7"/>
    <w:rsid w:val="00494B68"/>
    <w:rsid w:val="004954DE"/>
    <w:rsid w:val="00495A7F"/>
    <w:rsid w:val="004961FD"/>
    <w:rsid w:val="004A00C4"/>
    <w:rsid w:val="004A1EA9"/>
    <w:rsid w:val="004A27BD"/>
    <w:rsid w:val="004A29A1"/>
    <w:rsid w:val="004A2D89"/>
    <w:rsid w:val="004A34F1"/>
    <w:rsid w:val="004A4760"/>
    <w:rsid w:val="004A4A04"/>
    <w:rsid w:val="004A4C7C"/>
    <w:rsid w:val="004A53A1"/>
    <w:rsid w:val="004A5AD9"/>
    <w:rsid w:val="004A5C24"/>
    <w:rsid w:val="004A64D6"/>
    <w:rsid w:val="004A68A3"/>
    <w:rsid w:val="004A708A"/>
    <w:rsid w:val="004A7186"/>
    <w:rsid w:val="004A7194"/>
    <w:rsid w:val="004B0CC5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291"/>
    <w:rsid w:val="004C48FE"/>
    <w:rsid w:val="004C5A83"/>
    <w:rsid w:val="004C5AD1"/>
    <w:rsid w:val="004C6B72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67F1"/>
    <w:rsid w:val="004D70C0"/>
    <w:rsid w:val="004D7856"/>
    <w:rsid w:val="004D78CD"/>
    <w:rsid w:val="004D7E46"/>
    <w:rsid w:val="004E02B1"/>
    <w:rsid w:val="004E0B23"/>
    <w:rsid w:val="004E1089"/>
    <w:rsid w:val="004E1A90"/>
    <w:rsid w:val="004E256A"/>
    <w:rsid w:val="004E269A"/>
    <w:rsid w:val="004E37CF"/>
    <w:rsid w:val="004E3E23"/>
    <w:rsid w:val="004E4231"/>
    <w:rsid w:val="004E478D"/>
    <w:rsid w:val="004E4CDA"/>
    <w:rsid w:val="004E56F0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03A5"/>
    <w:rsid w:val="0050139F"/>
    <w:rsid w:val="00503113"/>
    <w:rsid w:val="005040ED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1F9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4D97"/>
    <w:rsid w:val="00525520"/>
    <w:rsid w:val="00526460"/>
    <w:rsid w:val="00526AEF"/>
    <w:rsid w:val="00526FBF"/>
    <w:rsid w:val="005272A8"/>
    <w:rsid w:val="00530D4A"/>
    <w:rsid w:val="00533700"/>
    <w:rsid w:val="00533A4C"/>
    <w:rsid w:val="00533AF3"/>
    <w:rsid w:val="00533D4F"/>
    <w:rsid w:val="00533D94"/>
    <w:rsid w:val="00533EA9"/>
    <w:rsid w:val="00533FB0"/>
    <w:rsid w:val="00534943"/>
    <w:rsid w:val="00534E77"/>
    <w:rsid w:val="0053538C"/>
    <w:rsid w:val="00537A20"/>
    <w:rsid w:val="00540624"/>
    <w:rsid w:val="005409AE"/>
    <w:rsid w:val="0054169B"/>
    <w:rsid w:val="00542006"/>
    <w:rsid w:val="00542724"/>
    <w:rsid w:val="0054425E"/>
    <w:rsid w:val="005451D8"/>
    <w:rsid w:val="00545832"/>
    <w:rsid w:val="005465FA"/>
    <w:rsid w:val="00546D76"/>
    <w:rsid w:val="005479B2"/>
    <w:rsid w:val="00547AF9"/>
    <w:rsid w:val="00547D4D"/>
    <w:rsid w:val="00550227"/>
    <w:rsid w:val="00551AFA"/>
    <w:rsid w:val="00552974"/>
    <w:rsid w:val="00552BE2"/>
    <w:rsid w:val="005533E0"/>
    <w:rsid w:val="005540B4"/>
    <w:rsid w:val="005554DA"/>
    <w:rsid w:val="005561FE"/>
    <w:rsid w:val="00556A7E"/>
    <w:rsid w:val="005573B5"/>
    <w:rsid w:val="00557522"/>
    <w:rsid w:val="005578D3"/>
    <w:rsid w:val="00561222"/>
    <w:rsid w:val="005617C8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0340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4F7D"/>
    <w:rsid w:val="00585248"/>
    <w:rsid w:val="005852FB"/>
    <w:rsid w:val="005853C5"/>
    <w:rsid w:val="00585AB3"/>
    <w:rsid w:val="00586BFB"/>
    <w:rsid w:val="00586F59"/>
    <w:rsid w:val="005874A2"/>
    <w:rsid w:val="00587E72"/>
    <w:rsid w:val="00591576"/>
    <w:rsid w:val="00592F77"/>
    <w:rsid w:val="00593751"/>
    <w:rsid w:val="00593D0D"/>
    <w:rsid w:val="00594D4A"/>
    <w:rsid w:val="00595ADE"/>
    <w:rsid w:val="00596026"/>
    <w:rsid w:val="00597884"/>
    <w:rsid w:val="005A0650"/>
    <w:rsid w:val="005A09B5"/>
    <w:rsid w:val="005A0D25"/>
    <w:rsid w:val="005A1373"/>
    <w:rsid w:val="005A14B6"/>
    <w:rsid w:val="005A2B16"/>
    <w:rsid w:val="005A352C"/>
    <w:rsid w:val="005A3ED4"/>
    <w:rsid w:val="005A4882"/>
    <w:rsid w:val="005A63BA"/>
    <w:rsid w:val="005A795B"/>
    <w:rsid w:val="005A7EA1"/>
    <w:rsid w:val="005B0029"/>
    <w:rsid w:val="005B03F1"/>
    <w:rsid w:val="005B1AE8"/>
    <w:rsid w:val="005B3F70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6F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199"/>
    <w:rsid w:val="00604F46"/>
    <w:rsid w:val="00606C28"/>
    <w:rsid w:val="0061136B"/>
    <w:rsid w:val="0061279B"/>
    <w:rsid w:val="00612AAE"/>
    <w:rsid w:val="006130ED"/>
    <w:rsid w:val="00613E8F"/>
    <w:rsid w:val="006145BD"/>
    <w:rsid w:val="00614812"/>
    <w:rsid w:val="00614A00"/>
    <w:rsid w:val="006152E9"/>
    <w:rsid w:val="00615A1F"/>
    <w:rsid w:val="00615C00"/>
    <w:rsid w:val="00616C5C"/>
    <w:rsid w:val="00620F0A"/>
    <w:rsid w:val="006216EC"/>
    <w:rsid w:val="006219D4"/>
    <w:rsid w:val="00621DC5"/>
    <w:rsid w:val="00623CA2"/>
    <w:rsid w:val="00624B77"/>
    <w:rsid w:val="00624E5F"/>
    <w:rsid w:val="00625AA6"/>
    <w:rsid w:val="006271FF"/>
    <w:rsid w:val="00627CDB"/>
    <w:rsid w:val="006303EA"/>
    <w:rsid w:val="00630862"/>
    <w:rsid w:val="0063211A"/>
    <w:rsid w:val="00632202"/>
    <w:rsid w:val="00632A61"/>
    <w:rsid w:val="00633AC5"/>
    <w:rsid w:val="00634172"/>
    <w:rsid w:val="00634559"/>
    <w:rsid w:val="00634D4C"/>
    <w:rsid w:val="00634DDB"/>
    <w:rsid w:val="006351D6"/>
    <w:rsid w:val="0063578F"/>
    <w:rsid w:val="00636080"/>
    <w:rsid w:val="00640C50"/>
    <w:rsid w:val="00640DDD"/>
    <w:rsid w:val="00640FE6"/>
    <w:rsid w:val="006410FF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9F4"/>
    <w:rsid w:val="006502A7"/>
    <w:rsid w:val="0065088B"/>
    <w:rsid w:val="00650F0F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2E7E"/>
    <w:rsid w:val="0066393B"/>
    <w:rsid w:val="006661F7"/>
    <w:rsid w:val="00666C91"/>
    <w:rsid w:val="006676D9"/>
    <w:rsid w:val="00670388"/>
    <w:rsid w:val="00670681"/>
    <w:rsid w:val="006707F8"/>
    <w:rsid w:val="00670CEB"/>
    <w:rsid w:val="006719C8"/>
    <w:rsid w:val="00671DE4"/>
    <w:rsid w:val="006726FA"/>
    <w:rsid w:val="006730F1"/>
    <w:rsid w:val="00673284"/>
    <w:rsid w:val="00673998"/>
    <w:rsid w:val="006743F1"/>
    <w:rsid w:val="00674602"/>
    <w:rsid w:val="00674E75"/>
    <w:rsid w:val="006752BF"/>
    <w:rsid w:val="00675A4D"/>
    <w:rsid w:val="00675BEA"/>
    <w:rsid w:val="006768D4"/>
    <w:rsid w:val="00677D96"/>
    <w:rsid w:val="00681CC4"/>
    <w:rsid w:val="00681F25"/>
    <w:rsid w:val="006827AA"/>
    <w:rsid w:val="00683544"/>
    <w:rsid w:val="00684576"/>
    <w:rsid w:val="00684BAD"/>
    <w:rsid w:val="00685DA4"/>
    <w:rsid w:val="00686B86"/>
    <w:rsid w:val="006875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1DE8"/>
    <w:rsid w:val="006A26A5"/>
    <w:rsid w:val="006A3ACC"/>
    <w:rsid w:val="006A44F9"/>
    <w:rsid w:val="006A69B4"/>
    <w:rsid w:val="006A7481"/>
    <w:rsid w:val="006A7AF2"/>
    <w:rsid w:val="006A7E3E"/>
    <w:rsid w:val="006B0058"/>
    <w:rsid w:val="006B0073"/>
    <w:rsid w:val="006B039A"/>
    <w:rsid w:val="006B1D58"/>
    <w:rsid w:val="006B2518"/>
    <w:rsid w:val="006B3189"/>
    <w:rsid w:val="006B3F51"/>
    <w:rsid w:val="006B4881"/>
    <w:rsid w:val="006B4C2F"/>
    <w:rsid w:val="006B4D95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5C89"/>
    <w:rsid w:val="006C69B0"/>
    <w:rsid w:val="006C6C2E"/>
    <w:rsid w:val="006C7E6A"/>
    <w:rsid w:val="006D1940"/>
    <w:rsid w:val="006D1B4E"/>
    <w:rsid w:val="006D2BB9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697E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A5B"/>
    <w:rsid w:val="006E6DB8"/>
    <w:rsid w:val="006E7A8D"/>
    <w:rsid w:val="006E7D8E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1CCA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2F3B"/>
    <w:rsid w:val="007138A0"/>
    <w:rsid w:val="00714146"/>
    <w:rsid w:val="007148EB"/>
    <w:rsid w:val="00716CDB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A81"/>
    <w:rsid w:val="00730ADE"/>
    <w:rsid w:val="00732E7D"/>
    <w:rsid w:val="00735821"/>
    <w:rsid w:val="00737107"/>
    <w:rsid w:val="00737540"/>
    <w:rsid w:val="00737B3C"/>
    <w:rsid w:val="00737C28"/>
    <w:rsid w:val="007401A0"/>
    <w:rsid w:val="00740960"/>
    <w:rsid w:val="00741678"/>
    <w:rsid w:val="00741D36"/>
    <w:rsid w:val="007428CF"/>
    <w:rsid w:val="00746638"/>
    <w:rsid w:val="007472B2"/>
    <w:rsid w:val="007505C4"/>
    <w:rsid w:val="007506F0"/>
    <w:rsid w:val="007507A9"/>
    <w:rsid w:val="0075107B"/>
    <w:rsid w:val="0075221C"/>
    <w:rsid w:val="00752894"/>
    <w:rsid w:val="00752B7D"/>
    <w:rsid w:val="00752ED2"/>
    <w:rsid w:val="007533C4"/>
    <w:rsid w:val="007534E6"/>
    <w:rsid w:val="00753B9C"/>
    <w:rsid w:val="00753D54"/>
    <w:rsid w:val="00753E93"/>
    <w:rsid w:val="007554DA"/>
    <w:rsid w:val="00756AB8"/>
    <w:rsid w:val="00756B3C"/>
    <w:rsid w:val="00756DA7"/>
    <w:rsid w:val="00757910"/>
    <w:rsid w:val="00757BEE"/>
    <w:rsid w:val="0076037C"/>
    <w:rsid w:val="007607D6"/>
    <w:rsid w:val="00760C14"/>
    <w:rsid w:val="007616DB"/>
    <w:rsid w:val="00761C59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6BB3"/>
    <w:rsid w:val="0076738B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6CE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861"/>
    <w:rsid w:val="00787C6E"/>
    <w:rsid w:val="00787CD1"/>
    <w:rsid w:val="00790935"/>
    <w:rsid w:val="00791610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20BD"/>
    <w:rsid w:val="007A5A18"/>
    <w:rsid w:val="007B1348"/>
    <w:rsid w:val="007B3240"/>
    <w:rsid w:val="007B4B15"/>
    <w:rsid w:val="007B4B19"/>
    <w:rsid w:val="007B50D4"/>
    <w:rsid w:val="007B54C7"/>
    <w:rsid w:val="007B6857"/>
    <w:rsid w:val="007B70FB"/>
    <w:rsid w:val="007B7464"/>
    <w:rsid w:val="007B77CF"/>
    <w:rsid w:val="007B7B02"/>
    <w:rsid w:val="007B7FAB"/>
    <w:rsid w:val="007C033D"/>
    <w:rsid w:val="007C2973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D7C0D"/>
    <w:rsid w:val="007E0326"/>
    <w:rsid w:val="007E18D8"/>
    <w:rsid w:val="007E1A26"/>
    <w:rsid w:val="007E1ECF"/>
    <w:rsid w:val="007E2682"/>
    <w:rsid w:val="007E281E"/>
    <w:rsid w:val="007E2DE8"/>
    <w:rsid w:val="007E2FA0"/>
    <w:rsid w:val="007E3752"/>
    <w:rsid w:val="007E37FC"/>
    <w:rsid w:val="007E3FCD"/>
    <w:rsid w:val="007E4525"/>
    <w:rsid w:val="007E4D47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5E5E"/>
    <w:rsid w:val="007F5FF0"/>
    <w:rsid w:val="007F6095"/>
    <w:rsid w:val="007F60DD"/>
    <w:rsid w:val="007F62F3"/>
    <w:rsid w:val="007F69B9"/>
    <w:rsid w:val="007F7B2B"/>
    <w:rsid w:val="007F7D06"/>
    <w:rsid w:val="00800294"/>
    <w:rsid w:val="008012D3"/>
    <w:rsid w:val="008045A2"/>
    <w:rsid w:val="008050AA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678"/>
    <w:rsid w:val="008177D9"/>
    <w:rsid w:val="00820A55"/>
    <w:rsid w:val="00822714"/>
    <w:rsid w:val="00823083"/>
    <w:rsid w:val="00823153"/>
    <w:rsid w:val="008234DD"/>
    <w:rsid w:val="00823DDF"/>
    <w:rsid w:val="00826B7C"/>
    <w:rsid w:val="0082738B"/>
    <w:rsid w:val="008275E5"/>
    <w:rsid w:val="00827FE9"/>
    <w:rsid w:val="008307FF"/>
    <w:rsid w:val="00831446"/>
    <w:rsid w:val="00831B4C"/>
    <w:rsid w:val="0083353A"/>
    <w:rsid w:val="008337FA"/>
    <w:rsid w:val="008339F6"/>
    <w:rsid w:val="00834297"/>
    <w:rsid w:val="00834986"/>
    <w:rsid w:val="00834F49"/>
    <w:rsid w:val="0083564E"/>
    <w:rsid w:val="008377B9"/>
    <w:rsid w:val="00837BC5"/>
    <w:rsid w:val="00837FE8"/>
    <w:rsid w:val="0084193E"/>
    <w:rsid w:val="00842221"/>
    <w:rsid w:val="00843D79"/>
    <w:rsid w:val="00843DAB"/>
    <w:rsid w:val="00844390"/>
    <w:rsid w:val="008444B8"/>
    <w:rsid w:val="008444D4"/>
    <w:rsid w:val="00844AF8"/>
    <w:rsid w:val="00844D1B"/>
    <w:rsid w:val="00845744"/>
    <w:rsid w:val="008460C1"/>
    <w:rsid w:val="00847001"/>
    <w:rsid w:val="008477E1"/>
    <w:rsid w:val="00847C8F"/>
    <w:rsid w:val="00847EDD"/>
    <w:rsid w:val="008500B9"/>
    <w:rsid w:val="0085087B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52B"/>
    <w:rsid w:val="0087064D"/>
    <w:rsid w:val="00870EF4"/>
    <w:rsid w:val="00871024"/>
    <w:rsid w:val="008719D3"/>
    <w:rsid w:val="008719EE"/>
    <w:rsid w:val="00872037"/>
    <w:rsid w:val="00873262"/>
    <w:rsid w:val="00876EF0"/>
    <w:rsid w:val="0087799E"/>
    <w:rsid w:val="00877C2A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9F0"/>
    <w:rsid w:val="00893EB0"/>
    <w:rsid w:val="00895987"/>
    <w:rsid w:val="0089676D"/>
    <w:rsid w:val="00896AC8"/>
    <w:rsid w:val="00896C28"/>
    <w:rsid w:val="008A0049"/>
    <w:rsid w:val="008A08E6"/>
    <w:rsid w:val="008A12A4"/>
    <w:rsid w:val="008A149E"/>
    <w:rsid w:val="008A23D9"/>
    <w:rsid w:val="008A3014"/>
    <w:rsid w:val="008A36A7"/>
    <w:rsid w:val="008A3E08"/>
    <w:rsid w:val="008A43E6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3DDF"/>
    <w:rsid w:val="008B4E74"/>
    <w:rsid w:val="008B5634"/>
    <w:rsid w:val="008B5F40"/>
    <w:rsid w:val="008B63CA"/>
    <w:rsid w:val="008B72DA"/>
    <w:rsid w:val="008B72EF"/>
    <w:rsid w:val="008B749E"/>
    <w:rsid w:val="008C03C3"/>
    <w:rsid w:val="008C0449"/>
    <w:rsid w:val="008C04E7"/>
    <w:rsid w:val="008C07E5"/>
    <w:rsid w:val="008C124F"/>
    <w:rsid w:val="008C1901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489"/>
    <w:rsid w:val="008D3747"/>
    <w:rsid w:val="008D4097"/>
    <w:rsid w:val="008D5D00"/>
    <w:rsid w:val="008D6214"/>
    <w:rsid w:val="008D6817"/>
    <w:rsid w:val="008D7993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19AA"/>
    <w:rsid w:val="008F2B37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4C4"/>
    <w:rsid w:val="0091285A"/>
    <w:rsid w:val="009130BE"/>
    <w:rsid w:val="00914523"/>
    <w:rsid w:val="00914E4A"/>
    <w:rsid w:val="0091551B"/>
    <w:rsid w:val="0091568C"/>
    <w:rsid w:val="009165A9"/>
    <w:rsid w:val="00916A91"/>
    <w:rsid w:val="0091701E"/>
    <w:rsid w:val="00917562"/>
    <w:rsid w:val="00917B41"/>
    <w:rsid w:val="009200A0"/>
    <w:rsid w:val="00920439"/>
    <w:rsid w:val="009209EC"/>
    <w:rsid w:val="00920AE6"/>
    <w:rsid w:val="00921A18"/>
    <w:rsid w:val="00921B62"/>
    <w:rsid w:val="0092239F"/>
    <w:rsid w:val="00922A56"/>
    <w:rsid w:val="009239CF"/>
    <w:rsid w:val="00923B33"/>
    <w:rsid w:val="00923E90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4780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4194"/>
    <w:rsid w:val="00955433"/>
    <w:rsid w:val="00955887"/>
    <w:rsid w:val="00956F7A"/>
    <w:rsid w:val="009573F2"/>
    <w:rsid w:val="009607F5"/>
    <w:rsid w:val="00960A59"/>
    <w:rsid w:val="0096167C"/>
    <w:rsid w:val="00962C67"/>
    <w:rsid w:val="00962F9C"/>
    <w:rsid w:val="0096496A"/>
    <w:rsid w:val="00965A9D"/>
    <w:rsid w:val="009676CC"/>
    <w:rsid w:val="00974034"/>
    <w:rsid w:val="009750E4"/>
    <w:rsid w:val="00975DC7"/>
    <w:rsid w:val="00975F83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48A6"/>
    <w:rsid w:val="00985096"/>
    <w:rsid w:val="00985171"/>
    <w:rsid w:val="00985196"/>
    <w:rsid w:val="00986215"/>
    <w:rsid w:val="00987048"/>
    <w:rsid w:val="00987146"/>
    <w:rsid w:val="0098733D"/>
    <w:rsid w:val="009901B7"/>
    <w:rsid w:val="00990774"/>
    <w:rsid w:val="00992283"/>
    <w:rsid w:val="009923EA"/>
    <w:rsid w:val="009925B3"/>
    <w:rsid w:val="009926F8"/>
    <w:rsid w:val="00993EF2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3437"/>
    <w:rsid w:val="009A6EEE"/>
    <w:rsid w:val="009B0B1C"/>
    <w:rsid w:val="009B18FA"/>
    <w:rsid w:val="009B2267"/>
    <w:rsid w:val="009B23DC"/>
    <w:rsid w:val="009B3E3A"/>
    <w:rsid w:val="009B4347"/>
    <w:rsid w:val="009B61B8"/>
    <w:rsid w:val="009B668F"/>
    <w:rsid w:val="009B6BAD"/>
    <w:rsid w:val="009B6C4B"/>
    <w:rsid w:val="009B6C7C"/>
    <w:rsid w:val="009B7523"/>
    <w:rsid w:val="009C01B3"/>
    <w:rsid w:val="009C0211"/>
    <w:rsid w:val="009C118D"/>
    <w:rsid w:val="009C1EEF"/>
    <w:rsid w:val="009C2170"/>
    <w:rsid w:val="009C3788"/>
    <w:rsid w:val="009C3C64"/>
    <w:rsid w:val="009C3C6E"/>
    <w:rsid w:val="009C3CA6"/>
    <w:rsid w:val="009C41FC"/>
    <w:rsid w:val="009C4AEA"/>
    <w:rsid w:val="009C4DEF"/>
    <w:rsid w:val="009C75D8"/>
    <w:rsid w:val="009C7CEE"/>
    <w:rsid w:val="009C7D5A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1E63"/>
    <w:rsid w:val="009F3451"/>
    <w:rsid w:val="009F41F2"/>
    <w:rsid w:val="009F5575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77B"/>
    <w:rsid w:val="00A10A27"/>
    <w:rsid w:val="00A10C24"/>
    <w:rsid w:val="00A11995"/>
    <w:rsid w:val="00A11E87"/>
    <w:rsid w:val="00A12612"/>
    <w:rsid w:val="00A12AC9"/>
    <w:rsid w:val="00A12DC7"/>
    <w:rsid w:val="00A1514F"/>
    <w:rsid w:val="00A156CF"/>
    <w:rsid w:val="00A16E60"/>
    <w:rsid w:val="00A17D42"/>
    <w:rsid w:val="00A17EE2"/>
    <w:rsid w:val="00A22525"/>
    <w:rsid w:val="00A227BD"/>
    <w:rsid w:val="00A24961"/>
    <w:rsid w:val="00A24FFE"/>
    <w:rsid w:val="00A2545E"/>
    <w:rsid w:val="00A2618F"/>
    <w:rsid w:val="00A26BD7"/>
    <w:rsid w:val="00A27042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544C"/>
    <w:rsid w:val="00A37A46"/>
    <w:rsid w:val="00A4132E"/>
    <w:rsid w:val="00A41A69"/>
    <w:rsid w:val="00A42336"/>
    <w:rsid w:val="00A42C69"/>
    <w:rsid w:val="00A42C74"/>
    <w:rsid w:val="00A436A5"/>
    <w:rsid w:val="00A43D9A"/>
    <w:rsid w:val="00A43E1D"/>
    <w:rsid w:val="00A440BB"/>
    <w:rsid w:val="00A45233"/>
    <w:rsid w:val="00A461DF"/>
    <w:rsid w:val="00A46992"/>
    <w:rsid w:val="00A47063"/>
    <w:rsid w:val="00A47328"/>
    <w:rsid w:val="00A504DA"/>
    <w:rsid w:val="00A50C62"/>
    <w:rsid w:val="00A512BF"/>
    <w:rsid w:val="00A51800"/>
    <w:rsid w:val="00A52B76"/>
    <w:rsid w:val="00A533BE"/>
    <w:rsid w:val="00A535C6"/>
    <w:rsid w:val="00A53D53"/>
    <w:rsid w:val="00A544EF"/>
    <w:rsid w:val="00A55AB2"/>
    <w:rsid w:val="00A55C47"/>
    <w:rsid w:val="00A55E5E"/>
    <w:rsid w:val="00A56258"/>
    <w:rsid w:val="00A563D4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0EFC"/>
    <w:rsid w:val="00A71574"/>
    <w:rsid w:val="00A71929"/>
    <w:rsid w:val="00A73092"/>
    <w:rsid w:val="00A746F1"/>
    <w:rsid w:val="00A75175"/>
    <w:rsid w:val="00A753A2"/>
    <w:rsid w:val="00A75452"/>
    <w:rsid w:val="00A75D08"/>
    <w:rsid w:val="00A768F9"/>
    <w:rsid w:val="00A77776"/>
    <w:rsid w:val="00A80684"/>
    <w:rsid w:val="00A80B0F"/>
    <w:rsid w:val="00A812FC"/>
    <w:rsid w:val="00A81B9D"/>
    <w:rsid w:val="00A823F5"/>
    <w:rsid w:val="00A82E71"/>
    <w:rsid w:val="00A831DD"/>
    <w:rsid w:val="00A83E9C"/>
    <w:rsid w:val="00A84561"/>
    <w:rsid w:val="00A84EEC"/>
    <w:rsid w:val="00A85476"/>
    <w:rsid w:val="00A85C04"/>
    <w:rsid w:val="00A870D3"/>
    <w:rsid w:val="00A915FA"/>
    <w:rsid w:val="00A918E0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6602"/>
    <w:rsid w:val="00A9727B"/>
    <w:rsid w:val="00A979FE"/>
    <w:rsid w:val="00A97CC0"/>
    <w:rsid w:val="00AA0BB9"/>
    <w:rsid w:val="00AA166F"/>
    <w:rsid w:val="00AA2CD0"/>
    <w:rsid w:val="00AA3262"/>
    <w:rsid w:val="00AA3B08"/>
    <w:rsid w:val="00AA3F3B"/>
    <w:rsid w:val="00AA454E"/>
    <w:rsid w:val="00AA4A49"/>
    <w:rsid w:val="00AA50ED"/>
    <w:rsid w:val="00AA5246"/>
    <w:rsid w:val="00AA625D"/>
    <w:rsid w:val="00AA726A"/>
    <w:rsid w:val="00AB2203"/>
    <w:rsid w:val="00AB29CB"/>
    <w:rsid w:val="00AB2E7E"/>
    <w:rsid w:val="00AB3D79"/>
    <w:rsid w:val="00AB42DE"/>
    <w:rsid w:val="00AB71C4"/>
    <w:rsid w:val="00AB788A"/>
    <w:rsid w:val="00AC0F6D"/>
    <w:rsid w:val="00AC2316"/>
    <w:rsid w:val="00AC247F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5DD4"/>
    <w:rsid w:val="00AD73DD"/>
    <w:rsid w:val="00AD7751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DFA"/>
    <w:rsid w:val="00AE6E96"/>
    <w:rsid w:val="00AF00D8"/>
    <w:rsid w:val="00AF05DD"/>
    <w:rsid w:val="00AF06CA"/>
    <w:rsid w:val="00AF07C9"/>
    <w:rsid w:val="00AF0B88"/>
    <w:rsid w:val="00AF1A63"/>
    <w:rsid w:val="00AF2EFE"/>
    <w:rsid w:val="00AF363C"/>
    <w:rsid w:val="00AF5542"/>
    <w:rsid w:val="00AF5861"/>
    <w:rsid w:val="00AF65A3"/>
    <w:rsid w:val="00AF6D08"/>
    <w:rsid w:val="00AF7668"/>
    <w:rsid w:val="00B00404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695B"/>
    <w:rsid w:val="00B1731F"/>
    <w:rsid w:val="00B17E66"/>
    <w:rsid w:val="00B209EE"/>
    <w:rsid w:val="00B20BF1"/>
    <w:rsid w:val="00B20CF9"/>
    <w:rsid w:val="00B21AE5"/>
    <w:rsid w:val="00B21B30"/>
    <w:rsid w:val="00B220F9"/>
    <w:rsid w:val="00B22B8C"/>
    <w:rsid w:val="00B23253"/>
    <w:rsid w:val="00B23769"/>
    <w:rsid w:val="00B23921"/>
    <w:rsid w:val="00B23F44"/>
    <w:rsid w:val="00B26244"/>
    <w:rsid w:val="00B2635C"/>
    <w:rsid w:val="00B26812"/>
    <w:rsid w:val="00B2722E"/>
    <w:rsid w:val="00B27620"/>
    <w:rsid w:val="00B27A5E"/>
    <w:rsid w:val="00B32BF4"/>
    <w:rsid w:val="00B34111"/>
    <w:rsid w:val="00B3434C"/>
    <w:rsid w:val="00B3446C"/>
    <w:rsid w:val="00B34493"/>
    <w:rsid w:val="00B34822"/>
    <w:rsid w:val="00B34902"/>
    <w:rsid w:val="00B34E4F"/>
    <w:rsid w:val="00B35B61"/>
    <w:rsid w:val="00B35C8F"/>
    <w:rsid w:val="00B35CAA"/>
    <w:rsid w:val="00B3613E"/>
    <w:rsid w:val="00B367DB"/>
    <w:rsid w:val="00B40509"/>
    <w:rsid w:val="00B4055F"/>
    <w:rsid w:val="00B40B49"/>
    <w:rsid w:val="00B40F4D"/>
    <w:rsid w:val="00B414A3"/>
    <w:rsid w:val="00B41B9B"/>
    <w:rsid w:val="00B424DD"/>
    <w:rsid w:val="00B42B28"/>
    <w:rsid w:val="00B42D0A"/>
    <w:rsid w:val="00B4378E"/>
    <w:rsid w:val="00B43891"/>
    <w:rsid w:val="00B43DC8"/>
    <w:rsid w:val="00B450FE"/>
    <w:rsid w:val="00B45126"/>
    <w:rsid w:val="00B45344"/>
    <w:rsid w:val="00B45ABE"/>
    <w:rsid w:val="00B45E5B"/>
    <w:rsid w:val="00B46732"/>
    <w:rsid w:val="00B46C66"/>
    <w:rsid w:val="00B473A6"/>
    <w:rsid w:val="00B479C8"/>
    <w:rsid w:val="00B47B14"/>
    <w:rsid w:val="00B50492"/>
    <w:rsid w:val="00B50B29"/>
    <w:rsid w:val="00B50DA6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7F8"/>
    <w:rsid w:val="00B63525"/>
    <w:rsid w:val="00B63865"/>
    <w:rsid w:val="00B63EE9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9E6"/>
    <w:rsid w:val="00B67D90"/>
    <w:rsid w:val="00B70059"/>
    <w:rsid w:val="00B70457"/>
    <w:rsid w:val="00B70867"/>
    <w:rsid w:val="00B70B6C"/>
    <w:rsid w:val="00B7132A"/>
    <w:rsid w:val="00B7181B"/>
    <w:rsid w:val="00B71AA5"/>
    <w:rsid w:val="00B72263"/>
    <w:rsid w:val="00B72896"/>
    <w:rsid w:val="00B742E2"/>
    <w:rsid w:val="00B751F1"/>
    <w:rsid w:val="00B76F2B"/>
    <w:rsid w:val="00B77727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858E0"/>
    <w:rsid w:val="00B9075C"/>
    <w:rsid w:val="00B91F31"/>
    <w:rsid w:val="00B931C7"/>
    <w:rsid w:val="00B9347E"/>
    <w:rsid w:val="00B93781"/>
    <w:rsid w:val="00B937EA"/>
    <w:rsid w:val="00B95502"/>
    <w:rsid w:val="00B956C7"/>
    <w:rsid w:val="00B957D2"/>
    <w:rsid w:val="00B96011"/>
    <w:rsid w:val="00B964C5"/>
    <w:rsid w:val="00B9714A"/>
    <w:rsid w:val="00B9784A"/>
    <w:rsid w:val="00BA1667"/>
    <w:rsid w:val="00BA194A"/>
    <w:rsid w:val="00BA2776"/>
    <w:rsid w:val="00BA2B16"/>
    <w:rsid w:val="00BA3216"/>
    <w:rsid w:val="00BA3254"/>
    <w:rsid w:val="00BA4CED"/>
    <w:rsid w:val="00BA51F8"/>
    <w:rsid w:val="00BA5B8C"/>
    <w:rsid w:val="00BA5E4C"/>
    <w:rsid w:val="00BA602B"/>
    <w:rsid w:val="00BA676D"/>
    <w:rsid w:val="00BA6DB9"/>
    <w:rsid w:val="00BA6F25"/>
    <w:rsid w:val="00BA7D65"/>
    <w:rsid w:val="00BB004D"/>
    <w:rsid w:val="00BB021F"/>
    <w:rsid w:val="00BB023D"/>
    <w:rsid w:val="00BB0BA0"/>
    <w:rsid w:val="00BB272C"/>
    <w:rsid w:val="00BB2819"/>
    <w:rsid w:val="00BB2CE8"/>
    <w:rsid w:val="00BB2F99"/>
    <w:rsid w:val="00BB35B6"/>
    <w:rsid w:val="00BB4DFF"/>
    <w:rsid w:val="00BB4E6C"/>
    <w:rsid w:val="00BB651F"/>
    <w:rsid w:val="00BB6567"/>
    <w:rsid w:val="00BB6ACE"/>
    <w:rsid w:val="00BB7AA5"/>
    <w:rsid w:val="00BC14F8"/>
    <w:rsid w:val="00BC32C7"/>
    <w:rsid w:val="00BC35D7"/>
    <w:rsid w:val="00BC4387"/>
    <w:rsid w:val="00BC53DF"/>
    <w:rsid w:val="00BC7B27"/>
    <w:rsid w:val="00BD3C19"/>
    <w:rsid w:val="00BD4213"/>
    <w:rsid w:val="00BD559A"/>
    <w:rsid w:val="00BD5E71"/>
    <w:rsid w:val="00BD6498"/>
    <w:rsid w:val="00BD65E0"/>
    <w:rsid w:val="00BD6F14"/>
    <w:rsid w:val="00BD75A9"/>
    <w:rsid w:val="00BE0A59"/>
    <w:rsid w:val="00BE0BDA"/>
    <w:rsid w:val="00BE17ED"/>
    <w:rsid w:val="00BE2EA4"/>
    <w:rsid w:val="00BE3730"/>
    <w:rsid w:val="00BE4049"/>
    <w:rsid w:val="00BE67B4"/>
    <w:rsid w:val="00BF0250"/>
    <w:rsid w:val="00BF1298"/>
    <w:rsid w:val="00BF2835"/>
    <w:rsid w:val="00BF2BD1"/>
    <w:rsid w:val="00BF3707"/>
    <w:rsid w:val="00BF45E7"/>
    <w:rsid w:val="00BF5681"/>
    <w:rsid w:val="00BF6295"/>
    <w:rsid w:val="00BF6B4A"/>
    <w:rsid w:val="00BF7929"/>
    <w:rsid w:val="00BF7C7E"/>
    <w:rsid w:val="00C000B3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07D8D"/>
    <w:rsid w:val="00C107A4"/>
    <w:rsid w:val="00C10DD7"/>
    <w:rsid w:val="00C10E1B"/>
    <w:rsid w:val="00C11357"/>
    <w:rsid w:val="00C1141F"/>
    <w:rsid w:val="00C116DE"/>
    <w:rsid w:val="00C128A9"/>
    <w:rsid w:val="00C12C86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650"/>
    <w:rsid w:val="00C23A71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25FB"/>
    <w:rsid w:val="00C32E9B"/>
    <w:rsid w:val="00C33DFB"/>
    <w:rsid w:val="00C3486F"/>
    <w:rsid w:val="00C34F00"/>
    <w:rsid w:val="00C35397"/>
    <w:rsid w:val="00C362A8"/>
    <w:rsid w:val="00C36347"/>
    <w:rsid w:val="00C36EA0"/>
    <w:rsid w:val="00C37C85"/>
    <w:rsid w:val="00C4098A"/>
    <w:rsid w:val="00C42602"/>
    <w:rsid w:val="00C427A1"/>
    <w:rsid w:val="00C42EAB"/>
    <w:rsid w:val="00C43D7C"/>
    <w:rsid w:val="00C51427"/>
    <w:rsid w:val="00C5186A"/>
    <w:rsid w:val="00C525BE"/>
    <w:rsid w:val="00C5446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550C"/>
    <w:rsid w:val="00C76027"/>
    <w:rsid w:val="00C7679C"/>
    <w:rsid w:val="00C76A26"/>
    <w:rsid w:val="00C76DD7"/>
    <w:rsid w:val="00C76EF4"/>
    <w:rsid w:val="00C806BA"/>
    <w:rsid w:val="00C827D0"/>
    <w:rsid w:val="00C82B92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339"/>
    <w:rsid w:val="00CA0506"/>
    <w:rsid w:val="00CA07C0"/>
    <w:rsid w:val="00CA194C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2DD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17FA"/>
    <w:rsid w:val="00CD35F4"/>
    <w:rsid w:val="00CD3FAD"/>
    <w:rsid w:val="00CD5192"/>
    <w:rsid w:val="00CD5466"/>
    <w:rsid w:val="00CD5D52"/>
    <w:rsid w:val="00CD76C0"/>
    <w:rsid w:val="00CD7C91"/>
    <w:rsid w:val="00CE0FE9"/>
    <w:rsid w:val="00CE16E3"/>
    <w:rsid w:val="00CE2F47"/>
    <w:rsid w:val="00CE3D5C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35F5"/>
    <w:rsid w:val="00CF423D"/>
    <w:rsid w:val="00CF44D5"/>
    <w:rsid w:val="00CF4B1C"/>
    <w:rsid w:val="00CF5FF0"/>
    <w:rsid w:val="00D01FFC"/>
    <w:rsid w:val="00D02090"/>
    <w:rsid w:val="00D03193"/>
    <w:rsid w:val="00D034C8"/>
    <w:rsid w:val="00D03631"/>
    <w:rsid w:val="00D0404E"/>
    <w:rsid w:val="00D05607"/>
    <w:rsid w:val="00D05D9D"/>
    <w:rsid w:val="00D066D6"/>
    <w:rsid w:val="00D06AE6"/>
    <w:rsid w:val="00D06DFD"/>
    <w:rsid w:val="00D0751A"/>
    <w:rsid w:val="00D0784C"/>
    <w:rsid w:val="00D10D83"/>
    <w:rsid w:val="00D112FC"/>
    <w:rsid w:val="00D11AB5"/>
    <w:rsid w:val="00D134FA"/>
    <w:rsid w:val="00D137CF"/>
    <w:rsid w:val="00D14305"/>
    <w:rsid w:val="00D14CFC"/>
    <w:rsid w:val="00D16102"/>
    <w:rsid w:val="00D164AC"/>
    <w:rsid w:val="00D16596"/>
    <w:rsid w:val="00D16B0E"/>
    <w:rsid w:val="00D20031"/>
    <w:rsid w:val="00D20B45"/>
    <w:rsid w:val="00D20E24"/>
    <w:rsid w:val="00D21400"/>
    <w:rsid w:val="00D21BC1"/>
    <w:rsid w:val="00D231E2"/>
    <w:rsid w:val="00D2394E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5AC"/>
    <w:rsid w:val="00D30EFC"/>
    <w:rsid w:val="00D30F59"/>
    <w:rsid w:val="00D314BC"/>
    <w:rsid w:val="00D32451"/>
    <w:rsid w:val="00D326DD"/>
    <w:rsid w:val="00D32E41"/>
    <w:rsid w:val="00D33745"/>
    <w:rsid w:val="00D34F54"/>
    <w:rsid w:val="00D35234"/>
    <w:rsid w:val="00D355AC"/>
    <w:rsid w:val="00D36E4C"/>
    <w:rsid w:val="00D41533"/>
    <w:rsid w:val="00D416C2"/>
    <w:rsid w:val="00D41926"/>
    <w:rsid w:val="00D41BB5"/>
    <w:rsid w:val="00D4224C"/>
    <w:rsid w:val="00D427C4"/>
    <w:rsid w:val="00D428DF"/>
    <w:rsid w:val="00D42D9B"/>
    <w:rsid w:val="00D431EF"/>
    <w:rsid w:val="00D43730"/>
    <w:rsid w:val="00D43F1C"/>
    <w:rsid w:val="00D442F1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57B81"/>
    <w:rsid w:val="00D60499"/>
    <w:rsid w:val="00D60763"/>
    <w:rsid w:val="00D607C3"/>
    <w:rsid w:val="00D61592"/>
    <w:rsid w:val="00D61D36"/>
    <w:rsid w:val="00D62C30"/>
    <w:rsid w:val="00D62FA5"/>
    <w:rsid w:val="00D643D5"/>
    <w:rsid w:val="00D64847"/>
    <w:rsid w:val="00D64C3A"/>
    <w:rsid w:val="00D64ECA"/>
    <w:rsid w:val="00D65A87"/>
    <w:rsid w:val="00D66ED4"/>
    <w:rsid w:val="00D66F99"/>
    <w:rsid w:val="00D6756F"/>
    <w:rsid w:val="00D7108C"/>
    <w:rsid w:val="00D7179D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65CC"/>
    <w:rsid w:val="00D87DA5"/>
    <w:rsid w:val="00D90982"/>
    <w:rsid w:val="00D90BA8"/>
    <w:rsid w:val="00D91A1E"/>
    <w:rsid w:val="00D92F21"/>
    <w:rsid w:val="00D93102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840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4C5"/>
    <w:rsid w:val="00DC5292"/>
    <w:rsid w:val="00DC5388"/>
    <w:rsid w:val="00DC54D4"/>
    <w:rsid w:val="00DC5D1D"/>
    <w:rsid w:val="00DC6BC4"/>
    <w:rsid w:val="00DC79EE"/>
    <w:rsid w:val="00DC7C97"/>
    <w:rsid w:val="00DC7E24"/>
    <w:rsid w:val="00DD01CD"/>
    <w:rsid w:val="00DD1488"/>
    <w:rsid w:val="00DD15ED"/>
    <w:rsid w:val="00DD25F6"/>
    <w:rsid w:val="00DD3146"/>
    <w:rsid w:val="00DD3ACD"/>
    <w:rsid w:val="00DD3EA6"/>
    <w:rsid w:val="00DD4566"/>
    <w:rsid w:val="00DD628A"/>
    <w:rsid w:val="00DD6CE7"/>
    <w:rsid w:val="00DD7140"/>
    <w:rsid w:val="00DD752D"/>
    <w:rsid w:val="00DE1823"/>
    <w:rsid w:val="00DE1AA5"/>
    <w:rsid w:val="00DE28EF"/>
    <w:rsid w:val="00DE3972"/>
    <w:rsid w:val="00DE47EF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47D4"/>
    <w:rsid w:val="00DF4F4D"/>
    <w:rsid w:val="00DF5256"/>
    <w:rsid w:val="00DF5541"/>
    <w:rsid w:val="00DF56CA"/>
    <w:rsid w:val="00DF7036"/>
    <w:rsid w:val="00DF7C91"/>
    <w:rsid w:val="00E002B1"/>
    <w:rsid w:val="00E0040B"/>
    <w:rsid w:val="00E00F85"/>
    <w:rsid w:val="00E02DCC"/>
    <w:rsid w:val="00E03820"/>
    <w:rsid w:val="00E03D41"/>
    <w:rsid w:val="00E0501D"/>
    <w:rsid w:val="00E055F6"/>
    <w:rsid w:val="00E05989"/>
    <w:rsid w:val="00E10044"/>
    <w:rsid w:val="00E11A70"/>
    <w:rsid w:val="00E11C0D"/>
    <w:rsid w:val="00E11FB7"/>
    <w:rsid w:val="00E12A20"/>
    <w:rsid w:val="00E1316D"/>
    <w:rsid w:val="00E14FE9"/>
    <w:rsid w:val="00E150DB"/>
    <w:rsid w:val="00E15AA2"/>
    <w:rsid w:val="00E15AF1"/>
    <w:rsid w:val="00E1672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B8F"/>
    <w:rsid w:val="00E26133"/>
    <w:rsid w:val="00E277E0"/>
    <w:rsid w:val="00E302D5"/>
    <w:rsid w:val="00E30556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404D"/>
    <w:rsid w:val="00E45401"/>
    <w:rsid w:val="00E45874"/>
    <w:rsid w:val="00E4607B"/>
    <w:rsid w:val="00E46765"/>
    <w:rsid w:val="00E4787B"/>
    <w:rsid w:val="00E47DB8"/>
    <w:rsid w:val="00E50E6D"/>
    <w:rsid w:val="00E50FA2"/>
    <w:rsid w:val="00E51AFD"/>
    <w:rsid w:val="00E51E21"/>
    <w:rsid w:val="00E51FD3"/>
    <w:rsid w:val="00E543E5"/>
    <w:rsid w:val="00E545D1"/>
    <w:rsid w:val="00E54E4E"/>
    <w:rsid w:val="00E551BE"/>
    <w:rsid w:val="00E55268"/>
    <w:rsid w:val="00E553FF"/>
    <w:rsid w:val="00E556B8"/>
    <w:rsid w:val="00E55C30"/>
    <w:rsid w:val="00E560BF"/>
    <w:rsid w:val="00E56A3F"/>
    <w:rsid w:val="00E56C9C"/>
    <w:rsid w:val="00E57D6E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2F3"/>
    <w:rsid w:val="00E7730A"/>
    <w:rsid w:val="00E80084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2B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0E15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A6C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562"/>
    <w:rsid w:val="00EC1BB3"/>
    <w:rsid w:val="00EC233A"/>
    <w:rsid w:val="00EC2A53"/>
    <w:rsid w:val="00EC40A1"/>
    <w:rsid w:val="00EC4240"/>
    <w:rsid w:val="00EC4F5A"/>
    <w:rsid w:val="00EC55D8"/>
    <w:rsid w:val="00EC6C1F"/>
    <w:rsid w:val="00EC6E89"/>
    <w:rsid w:val="00EC7678"/>
    <w:rsid w:val="00EC7CDC"/>
    <w:rsid w:val="00ED0B7A"/>
    <w:rsid w:val="00ED2368"/>
    <w:rsid w:val="00ED2F6D"/>
    <w:rsid w:val="00ED2FEF"/>
    <w:rsid w:val="00ED324F"/>
    <w:rsid w:val="00ED347D"/>
    <w:rsid w:val="00ED43AC"/>
    <w:rsid w:val="00ED4901"/>
    <w:rsid w:val="00ED6626"/>
    <w:rsid w:val="00ED6AF3"/>
    <w:rsid w:val="00ED7506"/>
    <w:rsid w:val="00EE2C64"/>
    <w:rsid w:val="00EE2D30"/>
    <w:rsid w:val="00EE3FE5"/>
    <w:rsid w:val="00EE427E"/>
    <w:rsid w:val="00EE430F"/>
    <w:rsid w:val="00EE4AD8"/>
    <w:rsid w:val="00EE4EF3"/>
    <w:rsid w:val="00EE5618"/>
    <w:rsid w:val="00EE65E7"/>
    <w:rsid w:val="00EE68DC"/>
    <w:rsid w:val="00EF073C"/>
    <w:rsid w:val="00EF0C15"/>
    <w:rsid w:val="00EF0E50"/>
    <w:rsid w:val="00EF11AE"/>
    <w:rsid w:val="00EF197B"/>
    <w:rsid w:val="00EF19BB"/>
    <w:rsid w:val="00EF33E8"/>
    <w:rsid w:val="00EF6B36"/>
    <w:rsid w:val="00EF7338"/>
    <w:rsid w:val="00EF76FF"/>
    <w:rsid w:val="00F0248B"/>
    <w:rsid w:val="00F02F5E"/>
    <w:rsid w:val="00F02FE0"/>
    <w:rsid w:val="00F033D6"/>
    <w:rsid w:val="00F03440"/>
    <w:rsid w:val="00F043E8"/>
    <w:rsid w:val="00F044AD"/>
    <w:rsid w:val="00F047DD"/>
    <w:rsid w:val="00F05B67"/>
    <w:rsid w:val="00F06119"/>
    <w:rsid w:val="00F103EF"/>
    <w:rsid w:val="00F120CE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3118"/>
    <w:rsid w:val="00F244CE"/>
    <w:rsid w:val="00F24FD8"/>
    <w:rsid w:val="00F26AF8"/>
    <w:rsid w:val="00F26B18"/>
    <w:rsid w:val="00F27BDA"/>
    <w:rsid w:val="00F31DBE"/>
    <w:rsid w:val="00F33FCE"/>
    <w:rsid w:val="00F34CDA"/>
    <w:rsid w:val="00F35EE4"/>
    <w:rsid w:val="00F360B5"/>
    <w:rsid w:val="00F3643B"/>
    <w:rsid w:val="00F367CD"/>
    <w:rsid w:val="00F36C49"/>
    <w:rsid w:val="00F3719A"/>
    <w:rsid w:val="00F37AA5"/>
    <w:rsid w:val="00F40289"/>
    <w:rsid w:val="00F40BCC"/>
    <w:rsid w:val="00F413A2"/>
    <w:rsid w:val="00F41C92"/>
    <w:rsid w:val="00F4288E"/>
    <w:rsid w:val="00F43B75"/>
    <w:rsid w:val="00F445AF"/>
    <w:rsid w:val="00F44C3E"/>
    <w:rsid w:val="00F44D0A"/>
    <w:rsid w:val="00F452E0"/>
    <w:rsid w:val="00F45317"/>
    <w:rsid w:val="00F46FE1"/>
    <w:rsid w:val="00F51128"/>
    <w:rsid w:val="00F5174A"/>
    <w:rsid w:val="00F519F0"/>
    <w:rsid w:val="00F52810"/>
    <w:rsid w:val="00F52994"/>
    <w:rsid w:val="00F533C2"/>
    <w:rsid w:val="00F53C42"/>
    <w:rsid w:val="00F53E1B"/>
    <w:rsid w:val="00F55108"/>
    <w:rsid w:val="00F5602B"/>
    <w:rsid w:val="00F56466"/>
    <w:rsid w:val="00F56BE8"/>
    <w:rsid w:val="00F56FA7"/>
    <w:rsid w:val="00F577D5"/>
    <w:rsid w:val="00F60357"/>
    <w:rsid w:val="00F6036E"/>
    <w:rsid w:val="00F605DD"/>
    <w:rsid w:val="00F60A6A"/>
    <w:rsid w:val="00F61796"/>
    <w:rsid w:val="00F61ECC"/>
    <w:rsid w:val="00F63472"/>
    <w:rsid w:val="00F63802"/>
    <w:rsid w:val="00F642E0"/>
    <w:rsid w:val="00F6441A"/>
    <w:rsid w:val="00F65507"/>
    <w:rsid w:val="00F65666"/>
    <w:rsid w:val="00F665E3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7D2"/>
    <w:rsid w:val="00F7792D"/>
    <w:rsid w:val="00F80418"/>
    <w:rsid w:val="00F81BA3"/>
    <w:rsid w:val="00F8266C"/>
    <w:rsid w:val="00F82A10"/>
    <w:rsid w:val="00F84924"/>
    <w:rsid w:val="00F85A71"/>
    <w:rsid w:val="00F86134"/>
    <w:rsid w:val="00F86DC0"/>
    <w:rsid w:val="00F86E1D"/>
    <w:rsid w:val="00F87533"/>
    <w:rsid w:val="00F879FD"/>
    <w:rsid w:val="00F87E87"/>
    <w:rsid w:val="00F90560"/>
    <w:rsid w:val="00F90E01"/>
    <w:rsid w:val="00F9125C"/>
    <w:rsid w:val="00F91C7D"/>
    <w:rsid w:val="00F922F5"/>
    <w:rsid w:val="00F92E0C"/>
    <w:rsid w:val="00F93AAE"/>
    <w:rsid w:val="00F93C75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83F"/>
    <w:rsid w:val="00FB1AFE"/>
    <w:rsid w:val="00FB5BB5"/>
    <w:rsid w:val="00FB5D2F"/>
    <w:rsid w:val="00FB79B1"/>
    <w:rsid w:val="00FB7FE2"/>
    <w:rsid w:val="00FC0027"/>
    <w:rsid w:val="00FC069E"/>
    <w:rsid w:val="00FC158A"/>
    <w:rsid w:val="00FC1710"/>
    <w:rsid w:val="00FC317A"/>
    <w:rsid w:val="00FC3699"/>
    <w:rsid w:val="00FC5315"/>
    <w:rsid w:val="00FC6C39"/>
    <w:rsid w:val="00FC73AF"/>
    <w:rsid w:val="00FC73B2"/>
    <w:rsid w:val="00FC7B8B"/>
    <w:rsid w:val="00FD021A"/>
    <w:rsid w:val="00FD15E3"/>
    <w:rsid w:val="00FD1CCA"/>
    <w:rsid w:val="00FD24EF"/>
    <w:rsid w:val="00FD2C22"/>
    <w:rsid w:val="00FD32B9"/>
    <w:rsid w:val="00FD4441"/>
    <w:rsid w:val="00FD4851"/>
    <w:rsid w:val="00FD4946"/>
    <w:rsid w:val="00FD4E47"/>
    <w:rsid w:val="00FD56EB"/>
    <w:rsid w:val="00FD6160"/>
    <w:rsid w:val="00FD6DF4"/>
    <w:rsid w:val="00FD6EAB"/>
    <w:rsid w:val="00FD77B1"/>
    <w:rsid w:val="00FD7DAC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28F"/>
    <w:rsid w:val="00FF0FC5"/>
    <w:rsid w:val="00FF1568"/>
    <w:rsid w:val="00FF1A8D"/>
    <w:rsid w:val="00FF2484"/>
    <w:rsid w:val="00FF2E55"/>
    <w:rsid w:val="00FF38E3"/>
    <w:rsid w:val="00FF49D3"/>
    <w:rsid w:val="00FF5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4954DE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uiPriority w:val="99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uiPriority w:val="99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uiPriority w:val="99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aliases w:val="Bullet_IRAO,List Paragraph"/>
    <w:basedOn w:val="a4"/>
    <w:link w:val="affa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b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b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c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uiPriority w:val="99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d"/>
    <w:qFormat/>
    <w:rsid w:val="00FF1A8D"/>
    <w:pPr>
      <w:numPr>
        <w:numId w:val="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d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212">
    <w:name w:val="Маркированный список 21"/>
    <w:basedOn w:val="a4"/>
    <w:rsid w:val="00A535C6"/>
    <w:pPr>
      <w:suppressAutoHyphens/>
      <w:spacing w:after="120"/>
      <w:ind w:left="566" w:hanging="283"/>
    </w:pPr>
    <w:rPr>
      <w:rFonts w:ascii="Arial" w:eastAsia="SimSun" w:hAnsi="Arial" w:cs="Mangal"/>
      <w:kern w:val="1"/>
      <w:lang w:eastAsia="hi-IN" w:bidi="hi-IN"/>
    </w:rPr>
  </w:style>
  <w:style w:type="paragraph" w:customStyle="1" w:styleId="1a">
    <w:name w:val="Абзац списка1"/>
    <w:basedOn w:val="a4"/>
    <w:rsid w:val="005409AE"/>
    <w:pPr>
      <w:suppressAutoHyphens/>
      <w:ind w:left="720"/>
    </w:pPr>
    <w:rPr>
      <w:rFonts w:ascii="Arial" w:eastAsia="SimSun" w:hAnsi="Arial" w:cs="Mangal"/>
      <w:kern w:val="1"/>
      <w:lang w:eastAsia="hi-IN" w:bidi="hi-IN"/>
    </w:rPr>
  </w:style>
  <w:style w:type="character" w:styleId="affe">
    <w:name w:val="Placeholder Text"/>
    <w:uiPriority w:val="99"/>
    <w:semiHidden/>
    <w:rsid w:val="00E0501D"/>
    <w:rPr>
      <w:color w:val="808080"/>
    </w:rPr>
  </w:style>
  <w:style w:type="character" w:customStyle="1" w:styleId="afff">
    <w:name w:val="Заголовок сообщения (текст)"/>
    <w:rsid w:val="00974034"/>
    <w:rPr>
      <w:rFonts w:ascii="Arial Black" w:hAnsi="Arial Black"/>
      <w:spacing w:val="-10"/>
      <w:sz w:val="18"/>
      <w:szCs w:val="18"/>
    </w:rPr>
  </w:style>
  <w:style w:type="paragraph" w:customStyle="1" w:styleId="ConsPlusNormal">
    <w:name w:val="ConsPlusNormal"/>
    <w:rsid w:val="00D64847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character" w:customStyle="1" w:styleId="affa">
    <w:name w:val="Абзац списка Знак"/>
    <w:aliases w:val="Bullet_IRAO Знак,List Paragraph Знак"/>
    <w:link w:val="aff9"/>
    <w:uiPriority w:val="34"/>
    <w:rsid w:val="008A43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9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50286-B0C9-4D6D-B666-02347AA18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10337</Words>
  <Characters>58921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69120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Прокофьева Елена Геннадьевна</cp:lastModifiedBy>
  <cp:revision>4</cp:revision>
  <cp:lastPrinted>2016-05-17T10:49:00Z</cp:lastPrinted>
  <dcterms:created xsi:type="dcterms:W3CDTF">2017-06-21T08:24:00Z</dcterms:created>
  <dcterms:modified xsi:type="dcterms:W3CDTF">2017-06-21T08:29:00Z</dcterms:modified>
</cp:coreProperties>
</file>